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77777777" w:rsidR="00D77E89" w:rsidRPr="002212DE" w:rsidRDefault="00D77E89" w:rsidP="00D77E89">
      <w:pPr>
        <w:rPr>
          <w:ins w:id="0" w:author="Autor"/>
          <w:sz w:val="20"/>
          <w:szCs w:val="20"/>
        </w:rPr>
      </w:pPr>
      <w:bookmarkStart w:id="1" w:name="_GoBack"/>
      <w:bookmarkEnd w:id="1"/>
      <w:ins w:id="2" w:author="Autor">
        <w:r w:rsidRPr="002212DE">
          <w:rPr>
            <w:b/>
            <w:noProof/>
          </w:rPr>
          <w:drawing>
            <wp:anchor distT="0" distB="0" distL="114300" distR="114300" simplePos="0" relativeHeight="251661824" behindDoc="0" locked="0" layoutInCell="1" allowOverlap="1" wp14:anchorId="3BE7F7E9" wp14:editId="4D1E79A4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2212D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0800" behindDoc="1" locked="0" layoutInCell="1" allowOverlap="1" wp14:anchorId="252D53CF" wp14:editId="56F4EDC3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50CB3">
          <w:rPr>
            <w:sz w:val="20"/>
            <w:szCs w:val="20"/>
          </w:rPr>
          <w:t xml:space="preserve"> </w:t>
        </w:r>
        <w:r w:rsidR="009543C7">
          <w:rPr>
            <w:sz w:val="20"/>
            <w:szCs w:val="20"/>
          </w:rPr>
          <w:t xml:space="preserve"> </w:t>
        </w:r>
        <w:r w:rsidRPr="002212DE" w:rsidDel="00E701EB">
          <w:rPr>
            <w:sz w:val="20"/>
            <w:szCs w:val="20"/>
          </w:rPr>
          <w:t xml:space="preserve"> </w:t>
        </w:r>
        <w:r w:rsidRPr="002212DE">
          <w:rPr>
            <w:sz w:val="20"/>
            <w:szCs w:val="20"/>
          </w:rPr>
          <w:tab/>
        </w:r>
        <w:r w:rsidRPr="002212DE">
          <w:rPr>
            <w:sz w:val="20"/>
            <w:szCs w:val="20"/>
          </w:rPr>
          <w:tab/>
        </w:r>
      </w:ins>
    </w:p>
    <w:p w14:paraId="00DA186E" w14:textId="77777777" w:rsidR="00D77E89" w:rsidRPr="002212DE" w:rsidRDefault="00D77E89" w:rsidP="00D77E89">
      <w:pPr>
        <w:rPr>
          <w:ins w:id="3" w:author="Autor"/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ins w:id="4" w:author="Autor"/>
          <w:b/>
          <w:sz w:val="20"/>
          <w:szCs w:val="20"/>
        </w:rPr>
      </w:pPr>
      <w:ins w:id="5" w:author="Autor">
        <w:r w:rsidRPr="002212DE">
          <w:rPr>
            <w:sz w:val="20"/>
            <w:szCs w:val="20"/>
          </w:rPr>
          <w:tab/>
        </w:r>
        <w:r w:rsidRPr="002212DE">
          <w:rPr>
            <w:sz w:val="20"/>
            <w:szCs w:val="20"/>
          </w:rPr>
          <w:tab/>
        </w:r>
        <w:r w:rsidRPr="002212DE">
          <w:rPr>
            <w:sz w:val="20"/>
            <w:szCs w:val="20"/>
          </w:rPr>
          <w:tab/>
          <w:t xml:space="preserve">    </w:t>
        </w:r>
        <w:r w:rsidRPr="002212DE">
          <w:rPr>
            <w:sz w:val="20"/>
            <w:szCs w:val="20"/>
          </w:rPr>
          <w:tab/>
        </w:r>
        <w:r w:rsidRPr="002212DE">
          <w:rPr>
            <w:sz w:val="20"/>
            <w:szCs w:val="20"/>
          </w:rPr>
          <w:tab/>
        </w:r>
        <w:r w:rsidRPr="002212DE">
          <w:rPr>
            <w:sz w:val="20"/>
            <w:szCs w:val="20"/>
          </w:rPr>
          <w:tab/>
        </w:r>
      </w:ins>
    </w:p>
    <w:p w14:paraId="61AEF976" w14:textId="77777777" w:rsidR="00D77E89" w:rsidRPr="002212DE" w:rsidRDefault="00D77E89" w:rsidP="00D77E89">
      <w:pPr>
        <w:rPr>
          <w:ins w:id="6" w:author="Autor"/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ins w:id="7" w:author="Autor"/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ins w:id="8" w:author="Autor"/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ins w:id="9" w:author="Autor"/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ins w:id="10" w:author="Autor"/>
          <w:rFonts w:ascii="Arial" w:hAnsi="Arial" w:cs="Arial"/>
          <w:sz w:val="20"/>
          <w:szCs w:val="20"/>
        </w:rPr>
      </w:pPr>
      <w:ins w:id="11" w:author="Autor">
        <w:r w:rsidRPr="002212DE">
          <w:rPr>
            <w:rFonts w:ascii="Arial" w:hAnsi="Arial" w:cs="Arial"/>
            <w:sz w:val="20"/>
            <w:szCs w:val="20"/>
          </w:rPr>
          <w:t>Európska únia</w:t>
        </w:r>
      </w:ins>
    </w:p>
    <w:p w14:paraId="7E4967D9" w14:textId="77777777" w:rsidR="00D77E89" w:rsidRDefault="00D77E89" w:rsidP="007D15BD">
      <w:pPr>
        <w:ind w:right="6804"/>
        <w:jc w:val="center"/>
        <w:rPr>
          <w:ins w:id="12" w:author="Autor"/>
          <w:rFonts w:ascii="Arial" w:hAnsi="Arial" w:cs="Arial"/>
          <w:sz w:val="20"/>
          <w:szCs w:val="20"/>
        </w:rPr>
      </w:pPr>
      <w:moveToRangeStart w:id="13" w:author="Autor" w:name="move528049177"/>
      <w:moveTo w:id="14" w:author="Autor">
        <w:r w:rsidRPr="004233D3">
          <w:rPr>
            <w:rFonts w:ascii="Arial" w:hAnsi="Arial"/>
            <w:sz w:val="20"/>
            <w:rPrChange w:id="15" w:author="Autor">
              <w:rPr/>
            </w:rPrChange>
          </w:rPr>
          <w:t xml:space="preserve">Európsky fond </w:t>
        </w:r>
      </w:moveTo>
      <w:moveToRangeEnd w:id="13"/>
    </w:p>
    <w:p w14:paraId="6121DB34" w14:textId="77777777" w:rsidR="00D77E89" w:rsidRPr="002212DE" w:rsidRDefault="00D77E89" w:rsidP="007D15BD">
      <w:pPr>
        <w:ind w:right="6804"/>
        <w:jc w:val="center"/>
        <w:rPr>
          <w:ins w:id="16" w:author="Autor"/>
          <w:rFonts w:ascii="Arial" w:hAnsi="Arial" w:cs="Arial"/>
          <w:sz w:val="20"/>
          <w:szCs w:val="20"/>
        </w:rPr>
      </w:pPr>
      <w:moveToRangeStart w:id="17" w:author="Autor" w:name="move528049178"/>
      <w:moveTo w:id="18" w:author="Autor">
        <w:r w:rsidRPr="004233D3">
          <w:rPr>
            <w:rFonts w:ascii="Arial" w:hAnsi="Arial"/>
            <w:sz w:val="20"/>
            <w:rPrChange w:id="19" w:author="Autor">
              <w:rPr/>
            </w:rPrChange>
          </w:rPr>
          <w:t>regionálneho</w:t>
        </w:r>
      </w:moveTo>
      <w:moveToRangeEnd w:id="17"/>
    </w:p>
    <w:p w14:paraId="2C174347" w14:textId="77777777" w:rsidR="00BE636E" w:rsidRPr="006479DF" w:rsidRDefault="00D77E89" w:rsidP="00BE636E">
      <w:pPr>
        <w:rPr>
          <w:del w:id="20" w:author="Autor"/>
          <w:sz w:val="20"/>
          <w:szCs w:val="20"/>
        </w:rPr>
      </w:pPr>
      <w:moveToRangeStart w:id="21" w:author="Autor" w:name="move528049179"/>
      <w:moveTo w:id="22" w:author="Autor">
        <w:r w:rsidRPr="004233D3">
          <w:rPr>
            <w:rFonts w:ascii="Arial" w:hAnsi="Arial"/>
            <w:sz w:val="20"/>
            <w:rPrChange w:id="23" w:author="Autor">
              <w:rPr/>
            </w:rPrChange>
          </w:rPr>
          <w:t>rozvoja</w:t>
        </w:r>
      </w:moveTo>
      <w:moveToRangeEnd w:id="21"/>
      <w:del w:id="24" w:author="Autor">
        <w:r w:rsidR="00BE636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5920" behindDoc="1" locked="0" layoutInCell="1" allowOverlap="1" wp14:anchorId="72B0B9F3" wp14:editId="00DA997D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E636E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4896" behindDoc="0" locked="0" layoutInCell="1" allowOverlap="1" wp14:anchorId="5D3F0DC6" wp14:editId="57005C1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36" name="Obrázok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E636E" w:rsidRPr="006479DF" w:rsidDel="00E701EB">
          <w:rPr>
            <w:sz w:val="20"/>
            <w:szCs w:val="20"/>
          </w:rPr>
          <w:delText xml:space="preserve"> </w:delText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872" behindDoc="0" locked="1" layoutInCell="1" allowOverlap="1" wp14:anchorId="43D8D623" wp14:editId="709BCE02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E636E" w:rsidRPr="006479DF">
          <w:rPr>
            <w:sz w:val="20"/>
            <w:szCs w:val="20"/>
          </w:rPr>
          <w:delText xml:space="preserve">    </w:delText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</w:r>
        <w:r w:rsidR="00BE636E" w:rsidRPr="006479DF">
          <w:rPr>
            <w:sz w:val="20"/>
            <w:szCs w:val="20"/>
          </w:rPr>
          <w:tab/>
          <w:delText xml:space="preserve">         </w:delText>
        </w:r>
      </w:del>
    </w:p>
    <w:p w14:paraId="137CB3D1" w14:textId="77777777" w:rsidR="00BE636E" w:rsidRPr="006479DF" w:rsidRDefault="00BE636E" w:rsidP="00BE636E">
      <w:pPr>
        <w:jc w:val="center"/>
        <w:rPr>
          <w:del w:id="25" w:author="Autor"/>
          <w:sz w:val="20"/>
          <w:szCs w:val="20"/>
        </w:rPr>
      </w:pPr>
    </w:p>
    <w:p w14:paraId="320B152B" w14:textId="77777777" w:rsidR="00BE636E" w:rsidRDefault="00BE636E" w:rsidP="00BE636E">
      <w:pPr>
        <w:jc w:val="center"/>
        <w:rPr>
          <w:del w:id="26" w:author="Autor"/>
          <w:b/>
          <w:sz w:val="20"/>
          <w:szCs w:val="20"/>
        </w:rPr>
      </w:pPr>
    </w:p>
    <w:p w14:paraId="6E37EDF5" w14:textId="77777777" w:rsidR="00BE636E" w:rsidRDefault="00BE636E" w:rsidP="00BE636E">
      <w:pPr>
        <w:jc w:val="center"/>
        <w:rPr>
          <w:del w:id="27" w:author="Autor"/>
          <w:b/>
          <w:sz w:val="20"/>
          <w:szCs w:val="20"/>
        </w:rPr>
      </w:pPr>
    </w:p>
    <w:p w14:paraId="6AE33EF7" w14:textId="38F7E897" w:rsidR="00D77E89" w:rsidRDefault="00D77E89" w:rsidP="007D15BD">
      <w:pPr>
        <w:ind w:right="6804"/>
        <w:jc w:val="center"/>
        <w:rPr>
          <w:ins w:id="28" w:author="Autor"/>
          <w:rFonts w:ascii="Arial" w:hAnsi="Arial" w:cs="Arial"/>
          <w:sz w:val="20"/>
          <w:szCs w:val="20"/>
        </w:rPr>
      </w:pPr>
    </w:p>
    <w:p w14:paraId="2AF38B35" w14:textId="77777777" w:rsidR="00D77E89" w:rsidRPr="002212DE" w:rsidRDefault="00D77E89" w:rsidP="004233D3">
      <w:pPr>
        <w:ind w:right="6802"/>
        <w:jc w:val="center"/>
        <w:rPr>
          <w:b/>
          <w:sz w:val="20"/>
          <w:szCs w:val="20"/>
        </w:rPr>
        <w:pPrChange w:id="29" w:author="Autor">
          <w:pPr>
            <w:jc w:val="center"/>
          </w:pPr>
        </w:pPrChange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233D3">
            <w:rPr>
              <w:b/>
              <w:sz w:val="40"/>
              <w:szCs w:val="20"/>
            </w:rPr>
            <w:t>24</w:t>
          </w:r>
        </w:sdtContent>
      </w:sdt>
    </w:p>
    <w:p w14:paraId="0CBFF8B8" w14:textId="4FE5A542" w:rsidR="00BE636E" w:rsidRPr="00C6439D" w:rsidRDefault="00D77E89" w:rsidP="00BE636E">
      <w:pPr>
        <w:jc w:val="center"/>
        <w:rPr>
          <w:b/>
          <w:sz w:val="32"/>
          <w:szCs w:val="32"/>
        </w:rPr>
      </w:pPr>
      <w:ins w:id="30" w:author="Autor">
        <w:r w:rsidDel="00D77E89">
          <w:rPr>
            <w:rFonts w:ascii="Arial" w:hAnsi="Arial" w:cs="Arial"/>
            <w:noProof/>
            <w:sz w:val="20"/>
            <w:szCs w:val="20"/>
          </w:rPr>
          <w:t xml:space="preserve"> </w:t>
        </w:r>
      </w:ins>
      <w:r w:rsidR="00BE636E" w:rsidRPr="00C6439D">
        <w:rPr>
          <w:b/>
          <w:sz w:val="32"/>
          <w:szCs w:val="32"/>
        </w:rPr>
        <w:t xml:space="preserve">verzia </w:t>
      </w:r>
      <w:customXmlDelRangeStart w:id="31" w:author="Autor"/>
      <w:sdt>
        <w:sdtPr>
          <w:rPr>
            <w:b/>
            <w:sz w:val="32"/>
            <w:szCs w:val="32"/>
          </w:rPr>
          <w:alias w:val="Verzia"/>
          <w:tag w:val="Verzia"/>
          <w:id w:val="116265893"/>
          <w:placeholder>
            <w:docPart w:val="8258AF7E72BD4F54918184002959445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1"/>
          <w:del w:id="32" w:author="Autor">
            <w:r w:rsidR="00B60FBD">
              <w:rPr>
                <w:b/>
                <w:sz w:val="32"/>
                <w:szCs w:val="32"/>
              </w:rPr>
              <w:delText>4</w:delText>
            </w:r>
          </w:del>
          <w:customXmlDelRangeStart w:id="33" w:author="Autor"/>
        </w:sdtContent>
      </w:sdt>
      <w:customXmlDelRangeEnd w:id="33"/>
      <w:customXmlInsRangeStart w:id="34" w:author="Autor"/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4"/>
          <w:ins w:id="35" w:author="Autor">
            <w:r w:rsidR="004233D3">
              <w:rPr>
                <w:b/>
                <w:sz w:val="32"/>
                <w:szCs w:val="32"/>
              </w:rPr>
              <w:t>5</w:t>
            </w:r>
          </w:ins>
          <w:customXmlInsRangeStart w:id="36" w:author="Autor"/>
        </w:sdtContent>
      </w:sdt>
      <w:customXmlInsRangeEnd w:id="36"/>
    </w:p>
    <w:p w14:paraId="3BB56118" w14:textId="77777777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37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8">
          <w:tblGrid>
            <w:gridCol w:w="2268"/>
            <w:gridCol w:w="6696"/>
          </w:tblGrid>
        </w:tblGridChange>
      </w:tblGrid>
      <w:tr w:rsidR="00BE636E" w:rsidRPr="009836CF" w14:paraId="44CAB040" w14:textId="77777777" w:rsidTr="004233D3">
        <w:tc>
          <w:tcPr>
            <w:tcW w:w="2268" w:type="dxa"/>
            <w:shd w:val="clear" w:color="auto" w:fill="8DB3E2" w:themeFill="text2" w:themeFillTint="66"/>
            <w:tcPrChange w:id="39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0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4233D3">
        <w:tc>
          <w:tcPr>
            <w:tcW w:w="2268" w:type="dxa"/>
            <w:shd w:val="clear" w:color="auto" w:fill="8DB3E2" w:themeFill="text2" w:themeFillTint="66"/>
            <w:tcPrChange w:id="41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2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4233D3">
        <w:tc>
          <w:tcPr>
            <w:tcW w:w="2268" w:type="dxa"/>
            <w:shd w:val="clear" w:color="auto" w:fill="8DB3E2" w:themeFill="text2" w:themeFillTint="66"/>
            <w:tcPrChange w:id="43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4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4233D3">
        <w:tc>
          <w:tcPr>
            <w:tcW w:w="2268" w:type="dxa"/>
            <w:shd w:val="clear" w:color="auto" w:fill="8DB3E2" w:themeFill="text2" w:themeFillTint="66"/>
            <w:tcPrChange w:id="45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46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B60FBD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B60FBD">
              <w:rPr>
                <w:szCs w:val="20"/>
              </w:rPr>
              <w:t xml:space="preserve"> pre investície a informatizáciu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4233D3">
        <w:trPr>
          <w:trHeight w:val="998"/>
        </w:trPr>
        <w:tc>
          <w:tcPr>
            <w:tcW w:w="2268" w:type="dxa"/>
            <w:shd w:val="clear" w:color="auto" w:fill="8DB3E2" w:themeFill="text2" w:themeFillTint="66"/>
            <w:tcPrChange w:id="47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3801B290" w14:textId="77777777" w:rsidR="00BE636E" w:rsidRDefault="00BE636E" w:rsidP="00082B48">
            <w:pPr>
              <w:rPr>
                <w:del w:id="48" w:author="Autor"/>
                <w:b/>
                <w:sz w:val="16"/>
                <w:szCs w:val="16"/>
              </w:rPr>
            </w:pPr>
          </w:p>
          <w:p w14:paraId="342C1322" w14:textId="77777777" w:rsidR="00BE636E" w:rsidRDefault="00BE636E" w:rsidP="00082B48">
            <w:pPr>
              <w:rPr>
                <w:del w:id="49" w:author="Autor"/>
                <w:b/>
                <w:sz w:val="16"/>
                <w:szCs w:val="16"/>
              </w:rPr>
            </w:pPr>
          </w:p>
          <w:p w14:paraId="19E6CA82" w14:textId="77777777" w:rsidR="00BE636E" w:rsidRPr="003B0DFE" w:rsidRDefault="00BE636E" w:rsidP="00082B48">
            <w:pPr>
              <w:rPr>
                <w:del w:id="50" w:author="Autor"/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  <w:tcPrChange w:id="51" w:author="Autor">
                  <w:tcPr>
                    <w:tcW w:w="6696" w:type="dxa"/>
                    <w:shd w:val="clear" w:color="auto" w:fill="8DB3E2" w:themeFill="text2" w:themeFillTint="66"/>
                  </w:tcPr>
                </w:tcPrChange>
              </w:tcPr>
              <w:p w14:paraId="1C2E03EB" w14:textId="77777777" w:rsidR="00BE636E" w:rsidRPr="009836CF" w:rsidRDefault="004233D3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4233D3">
        <w:tc>
          <w:tcPr>
            <w:tcW w:w="2268" w:type="dxa"/>
            <w:shd w:val="clear" w:color="auto" w:fill="8DB3E2" w:themeFill="text2" w:themeFillTint="66"/>
            <w:tcPrChange w:id="52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53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3A5289D3" w14:textId="45F397D2" w:rsidR="00BE636E" w:rsidRPr="003C2544" w:rsidRDefault="00023189" w:rsidP="00082B48">
            <w:pPr>
              <w:jc w:val="both"/>
              <w:rPr>
                <w:rStyle w:val="Zstupntext"/>
                <w:rFonts w:eastAsiaTheme="minorHAnsi"/>
              </w:rPr>
            </w:pPr>
            <w:customXmlDelRangeStart w:id="54" w:author="Autor"/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6D0D004A45A14791BA3F2AB1E22AF5BC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customXmlDelRangeEnd w:id="54"/>
                <w:del w:id="55" w:author="Autor">
                  <w:r w:rsidR="00BE636E">
                    <w:delText>1</w:delText>
                  </w:r>
                </w:del>
                <w:customXmlDelRangeStart w:id="56" w:author="Autor"/>
              </w:sdtContent>
            </w:sdt>
            <w:customXmlDelRangeEnd w:id="56"/>
            <w:ins w:id="57" w:author="Autor">
              <w:r w:rsidR="00515E63">
                <w:t>0</w:t>
              </w:r>
            </w:ins>
          </w:p>
        </w:tc>
      </w:tr>
      <w:tr w:rsidR="00BE636E" w:rsidRPr="009836CF" w14:paraId="199824AB" w14:textId="77777777" w:rsidTr="004233D3">
        <w:tc>
          <w:tcPr>
            <w:tcW w:w="2268" w:type="dxa"/>
            <w:shd w:val="clear" w:color="auto" w:fill="8DB3E2" w:themeFill="text2" w:themeFillTint="66"/>
            <w:tcPrChange w:id="58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59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34180C2F" w14:textId="7A6AD5CB" w:rsidR="00BE636E" w:rsidRPr="00DE0B9E" w:rsidRDefault="00023189" w:rsidP="00F268CB">
            <w:pPr>
              <w:jc w:val="both"/>
              <w:rPr>
                <w:szCs w:val="20"/>
              </w:rPr>
            </w:pPr>
            <w:customXmlDelRangeStart w:id="60" w:author="Autor"/>
            <w:sdt>
              <w:sdtPr>
                <w:rPr>
                  <w:szCs w:val="20"/>
                </w:rPr>
                <w:id w:val="2102680386"/>
                <w:placeholder>
                  <w:docPart w:val="2214533BA099407FAA9CB4EDED3AC57D"/>
                </w:placeholder>
                <w:date w:fullDate="2016-08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0"/>
                <w:del w:id="61" w:author="Autor">
                  <w:r w:rsidR="00DE0B9E" w:rsidRPr="00DE0B9E">
                    <w:rPr>
                      <w:szCs w:val="20"/>
                    </w:rPr>
                    <w:delText>11.08.2016</w:delText>
                  </w:r>
                </w:del>
                <w:customXmlDelRangeStart w:id="62" w:author="Autor"/>
              </w:sdtContent>
            </w:sdt>
            <w:customXmlDelRangeEnd w:id="62"/>
            <w:customXmlInsRangeStart w:id="63" w:author="Autor"/>
            <w:sdt>
              <w:sdtPr>
                <w:rPr>
                  <w:szCs w:val="20"/>
                </w:rPr>
                <w:id w:val="88820667"/>
                <w:placeholder>
                  <w:docPart w:val="EACC77E4E4B8442EBB5C9505AAD5F6E5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3"/>
                <w:r w:rsidR="004233D3">
                  <w:rPr>
                    <w:szCs w:val="20"/>
                  </w:rPr>
                  <w:t>31.10.2018</w:t>
                </w:r>
                <w:customXmlInsRangeStart w:id="64" w:author="Autor"/>
              </w:sdtContent>
            </w:sdt>
            <w:customXmlInsRangeEnd w:id="64"/>
          </w:p>
        </w:tc>
      </w:tr>
      <w:tr w:rsidR="00BE636E" w:rsidRPr="009836CF" w14:paraId="49723DC8" w14:textId="77777777" w:rsidTr="004233D3">
        <w:tc>
          <w:tcPr>
            <w:tcW w:w="2268" w:type="dxa"/>
            <w:shd w:val="clear" w:color="auto" w:fill="8DB3E2" w:themeFill="text2" w:themeFillTint="66"/>
            <w:tcPrChange w:id="65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66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072249B4" w14:textId="5739DE7C" w:rsidR="00BE636E" w:rsidRPr="00DE0B9E" w:rsidRDefault="00023189" w:rsidP="00F268CB">
            <w:pPr>
              <w:jc w:val="both"/>
              <w:rPr>
                <w:szCs w:val="20"/>
              </w:rPr>
            </w:pPr>
            <w:customXmlDelRangeStart w:id="67" w:author="Autor"/>
            <w:sdt>
              <w:sdtPr>
                <w:rPr>
                  <w:szCs w:val="20"/>
                </w:rPr>
                <w:id w:val="-1563622895"/>
                <w:placeholder>
                  <w:docPart w:val="7EA1C4C2DBA74C00BE2F197F96D9817D"/>
                </w:placeholder>
                <w:date w:fullDate="2016-08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7"/>
                <w:del w:id="68" w:author="Autor">
                  <w:r w:rsidR="00DE0B9E" w:rsidRPr="00DE0B9E">
                    <w:rPr>
                      <w:szCs w:val="20"/>
                    </w:rPr>
                    <w:delText>11.08.2016</w:delText>
                  </w:r>
                </w:del>
                <w:customXmlDelRangeStart w:id="69" w:author="Autor"/>
              </w:sdtContent>
            </w:sdt>
            <w:customXmlDelRangeEnd w:id="69"/>
            <w:customXmlInsRangeStart w:id="70" w:author="Autor"/>
            <w:sdt>
              <w:sdtPr>
                <w:rPr>
                  <w:szCs w:val="20"/>
                </w:rPr>
                <w:id w:val="-1813329615"/>
                <w:placeholder>
                  <w:docPart w:val="505F1C3849C0444F9ECC2415C4E4A16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70"/>
                <w:r w:rsidR="004233D3">
                  <w:rPr>
                    <w:szCs w:val="20"/>
                  </w:rPr>
                  <w:t>31.10.2018</w:t>
                </w:r>
                <w:customXmlInsRangeStart w:id="71" w:author="Autor"/>
              </w:sdtContent>
            </w:sdt>
            <w:customXmlInsRangeEnd w:id="71"/>
          </w:p>
        </w:tc>
      </w:tr>
      <w:tr w:rsidR="00BE636E" w:rsidRPr="009836CF" w14:paraId="21451A9D" w14:textId="77777777" w:rsidTr="004233D3">
        <w:tc>
          <w:tcPr>
            <w:tcW w:w="2268" w:type="dxa"/>
            <w:shd w:val="clear" w:color="auto" w:fill="8DB3E2" w:themeFill="text2" w:themeFillTint="66"/>
            <w:tcPrChange w:id="72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  <w:tcPrChange w:id="73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3686680" w14:textId="77777777" w:rsidR="00BE636E" w:rsidRPr="00A95B65" w:rsidRDefault="00B60FBD" w:rsidP="00082B48">
            <w:pPr>
              <w:jc w:val="both"/>
              <w:rPr>
                <w:del w:id="74" w:author="Autor"/>
                <w:szCs w:val="20"/>
              </w:rPr>
            </w:pPr>
            <w:del w:id="75" w:author="Autor">
              <w:r>
                <w:rPr>
                  <w:szCs w:val="20"/>
                </w:rPr>
                <w:delText>Mgr. Patrik Krauspe</w:delText>
              </w:r>
            </w:del>
          </w:p>
          <w:p w14:paraId="57AC5ECB" w14:textId="3731392E" w:rsidR="00D77E89" w:rsidRPr="007D15BD" w:rsidRDefault="00BE636E" w:rsidP="00D77E89">
            <w:pPr>
              <w:jc w:val="both"/>
              <w:rPr>
                <w:ins w:id="76" w:author="Autor"/>
                <w:b/>
                <w:szCs w:val="20"/>
              </w:rPr>
            </w:pPr>
            <w:del w:id="77" w:author="Autor">
              <w:r w:rsidRPr="00A95B65">
                <w:rPr>
                  <w:szCs w:val="20"/>
                </w:rPr>
                <w:delText xml:space="preserve">vedúci Úradu </w:delText>
              </w:r>
              <w:r w:rsidR="00B60FBD">
                <w:rPr>
                  <w:szCs w:val="20"/>
                </w:rPr>
                <w:delText>podpredsedu</w:delText>
              </w:r>
              <w:r w:rsidR="00B60FBD" w:rsidRPr="00A95B65">
                <w:rPr>
                  <w:szCs w:val="20"/>
                </w:rPr>
                <w:delText xml:space="preserve"> </w:delText>
              </w:r>
              <w:r w:rsidRPr="00A95B65">
                <w:rPr>
                  <w:szCs w:val="20"/>
                </w:rPr>
                <w:delText>vlády SR</w:delText>
              </w:r>
              <w:r w:rsidR="00B60FBD">
                <w:rPr>
                  <w:szCs w:val="20"/>
                </w:rPr>
                <w:delText xml:space="preserve"> pre investície a informatizáciu</w:delText>
              </w:r>
            </w:del>
            <w:ins w:id="78" w:author="Autor">
              <w:r w:rsidR="00D77E89" w:rsidRPr="007D15BD">
                <w:rPr>
                  <w:rStyle w:val="Siln"/>
                  <w:b w:val="0"/>
                  <w:color w:val="000000"/>
                </w:rPr>
                <w:t xml:space="preserve">JUDr. Denisa Žiláková </w:t>
              </w:r>
            </w:ins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ins w:id="79" w:author="Autor">
              <w:r>
                <w:rPr>
                  <w:szCs w:val="20"/>
                </w:rPr>
                <w:t>generálna riaditeľka sekcie centrálny koordinačný orgán</w:t>
              </w:r>
            </w:ins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80" w:name="_Toc404872045"/>
      <w:bookmarkStart w:id="81" w:name="_Toc404872120"/>
      <w:r>
        <w:t>Obsah</w:t>
      </w:r>
    </w:p>
    <w:p w14:paraId="52D02AE5" w14:textId="77777777" w:rsidR="00536BD4" w:rsidRDefault="00536BD4" w:rsidP="00B60474"/>
    <w:p w14:paraId="766B7D23" w14:textId="77777777" w:rsidR="00546987" w:rsidRDefault="00536BD4">
      <w:pPr>
        <w:pStyle w:val="Obsah2"/>
        <w:tabs>
          <w:tab w:val="right" w:leader="dot" w:pos="9062"/>
        </w:tabs>
        <w:rPr>
          <w:del w:id="82" w:author="Autor"/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del w:id="83" w:author="Autor">
        <w:r w:rsidR="00023189">
          <w:rPr>
            <w:rStyle w:val="Hypertextovprepojenie"/>
            <w:noProof/>
          </w:rPr>
          <w:fldChar w:fldCharType="begin"/>
        </w:r>
        <w:r w:rsidR="00023189">
          <w:rPr>
            <w:rStyle w:val="Hypertextovprepojenie"/>
            <w:noProof/>
          </w:rPr>
          <w:delInstrText xml:space="preserve"> HYPERLINK \l "_Toc443564772" </w:delInstrText>
        </w:r>
        <w:r w:rsidR="00023189"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1 Úvod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_Toc443564772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2</w:delText>
        </w:r>
        <w:r w:rsidR="00546987">
          <w:rPr>
            <w:noProof/>
            <w:webHidden/>
          </w:rPr>
          <w:fldChar w:fldCharType="end"/>
        </w:r>
        <w:r w:rsidR="00023189">
          <w:rPr>
            <w:noProof/>
          </w:rPr>
          <w:fldChar w:fldCharType="end"/>
        </w:r>
      </w:del>
    </w:p>
    <w:p w14:paraId="14ACA958" w14:textId="77777777" w:rsidR="00546987" w:rsidRDefault="00023189">
      <w:pPr>
        <w:pStyle w:val="Obsah2"/>
        <w:tabs>
          <w:tab w:val="right" w:leader="dot" w:pos="9062"/>
        </w:tabs>
        <w:rPr>
          <w:del w:id="8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85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"_Toc443564773"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2 Príprava a schvaľovanie projektov technickej pomoci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_Toc443564773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2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3EE951BC" w14:textId="77777777" w:rsidR="00546987" w:rsidRDefault="00023189">
      <w:pPr>
        <w:pStyle w:val="Obsah3"/>
        <w:tabs>
          <w:tab w:val="right" w:leader="dot" w:pos="9062"/>
        </w:tabs>
        <w:rPr>
          <w:del w:id="8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87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</w:delInstrText>
        </w:r>
        <w:r>
          <w:rPr>
            <w:rStyle w:val="Hypertextovprepojenie"/>
            <w:noProof/>
          </w:rPr>
          <w:delInstrText xml:space="preserve">INK \l "_Toc443564774"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2.1 Vyzvanie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_Toc443564774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2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7F17F0D" w14:textId="77777777" w:rsidR="00546987" w:rsidRDefault="00023189">
      <w:pPr>
        <w:pStyle w:val="Obsah3"/>
        <w:tabs>
          <w:tab w:val="right" w:leader="dot" w:pos="9062"/>
        </w:tabs>
        <w:rPr>
          <w:del w:id="8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89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"_Toc443564775"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2.2 Konflikt záujmov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_Toc443564775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3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6A3E2D3" w14:textId="77777777" w:rsidR="00546987" w:rsidRDefault="00023189">
      <w:pPr>
        <w:pStyle w:val="Obsah3"/>
        <w:tabs>
          <w:tab w:val="right" w:leader="dot" w:pos="9062"/>
        </w:tabs>
        <w:rPr>
          <w:del w:id="9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91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"_Toc443564776"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2.3 Predloženie žiadosti o NFP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_Toc443564776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6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8418EF7" w14:textId="77777777" w:rsidR="00546987" w:rsidRDefault="00023189">
      <w:pPr>
        <w:pStyle w:val="Obsah3"/>
        <w:tabs>
          <w:tab w:val="left" w:pos="1100"/>
          <w:tab w:val="right" w:leader="dot" w:pos="9062"/>
        </w:tabs>
        <w:rPr>
          <w:del w:id="9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93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"_Toc443564777"</w:delInstrText>
        </w:r>
        <w:r>
          <w:rPr>
            <w:rStyle w:val="Hypertextovprepojenie"/>
            <w:noProof/>
          </w:rPr>
          <w:delInstrText xml:space="preserve">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2.4</w:delText>
        </w:r>
        <w:r w:rsidR="005469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6987" w:rsidRPr="00084D04">
          <w:rPr>
            <w:rStyle w:val="Hypertextovprepojenie"/>
            <w:noProof/>
          </w:rPr>
          <w:delText>Schvaľovací proces žiadosti o NFP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_Toc443564777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6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0616A387" w14:textId="77777777" w:rsidR="00546987" w:rsidRDefault="00023189">
      <w:pPr>
        <w:pStyle w:val="Obsah2"/>
        <w:tabs>
          <w:tab w:val="right" w:leader="dot" w:pos="9062"/>
        </w:tabs>
        <w:rPr>
          <w:del w:id="9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95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"_Toc443564778"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3 Implementácia projektov technickej pomoci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_Toc443564778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7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D8C2705" w14:textId="77777777" w:rsidR="00546987" w:rsidRDefault="00023189">
      <w:pPr>
        <w:pStyle w:val="Obsah3"/>
        <w:tabs>
          <w:tab w:val="right" w:leader="dot" w:pos="9062"/>
        </w:tabs>
        <w:rPr>
          <w:del w:id="9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97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"_Toc443564779"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3.1 Verejné obstarávanie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_Toc443564779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7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4C1AE66" w14:textId="77777777" w:rsidR="00546987" w:rsidRDefault="00023189">
      <w:pPr>
        <w:pStyle w:val="Obsah3"/>
        <w:tabs>
          <w:tab w:val="right" w:leader="dot" w:pos="9062"/>
        </w:tabs>
        <w:rPr>
          <w:del w:id="9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99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"_Toc443564780"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3.2 Kontrola projektu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_Toc443564780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7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54C791D" w14:textId="77777777" w:rsidR="00546987" w:rsidRDefault="00023189">
      <w:pPr>
        <w:pStyle w:val="Obsah3"/>
        <w:tabs>
          <w:tab w:val="right" w:leader="dot" w:pos="9062"/>
        </w:tabs>
        <w:rPr>
          <w:del w:id="10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01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"_Toc443564781"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3.3 Monitorovanie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_Toc443564781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7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1CF2355" w14:textId="77777777" w:rsidR="00546987" w:rsidRDefault="00023189">
      <w:pPr>
        <w:pStyle w:val="Obsah2"/>
        <w:tabs>
          <w:tab w:val="right" w:leader="dot" w:pos="9062"/>
        </w:tabs>
        <w:rPr>
          <w:del w:id="10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03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"_Toc443564782"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4 Oprávnenosť výdavkov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_Toc443564782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8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28B2688" w14:textId="77777777" w:rsidR="00546987" w:rsidRDefault="00023189">
      <w:pPr>
        <w:pStyle w:val="Obsah2"/>
        <w:tabs>
          <w:tab w:val="right" w:leader="dot" w:pos="9062"/>
        </w:tabs>
        <w:rPr>
          <w:del w:id="10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05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"_Toc443564783"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5 Použité skratky a pojmy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_Toc443564783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10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F520127" w14:textId="77777777" w:rsidR="00546987" w:rsidRDefault="00023189">
      <w:pPr>
        <w:pStyle w:val="Obsah2"/>
        <w:tabs>
          <w:tab w:val="right" w:leader="dot" w:pos="9062"/>
        </w:tabs>
        <w:rPr>
          <w:del w:id="10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107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delInstrText xml:space="preserve"> HYPERLINK \l "_Toc443564784" </w:delInstrText>
        </w:r>
        <w:r>
          <w:rPr>
            <w:rStyle w:val="Hypertextovprepojenie"/>
            <w:noProof/>
          </w:rPr>
          <w:fldChar w:fldCharType="separate"/>
        </w:r>
        <w:r w:rsidR="00546987" w:rsidRPr="00084D04">
          <w:rPr>
            <w:rStyle w:val="Hypertextovprepojenie"/>
            <w:noProof/>
          </w:rPr>
          <w:delText>Zoznam príloh</w:delText>
        </w:r>
        <w:r w:rsidR="00546987">
          <w:rPr>
            <w:noProof/>
            <w:webHidden/>
          </w:rPr>
          <w:tab/>
        </w:r>
        <w:r w:rsidR="00546987">
          <w:rPr>
            <w:noProof/>
            <w:webHidden/>
          </w:rPr>
          <w:fldChar w:fldCharType="begin"/>
        </w:r>
        <w:r w:rsidR="00546987">
          <w:rPr>
            <w:noProof/>
            <w:webHidden/>
          </w:rPr>
          <w:delInstrText xml:space="preserve"> PAGEREF _Toc443564784 \h </w:delInstrText>
        </w:r>
        <w:r w:rsidR="00546987">
          <w:rPr>
            <w:noProof/>
            <w:webHidden/>
          </w:rPr>
        </w:r>
        <w:r w:rsidR="00546987">
          <w:rPr>
            <w:noProof/>
            <w:webHidden/>
          </w:rPr>
          <w:fldChar w:fldCharType="separate"/>
        </w:r>
        <w:r w:rsidR="00B60FBD">
          <w:rPr>
            <w:noProof/>
            <w:webHidden/>
          </w:rPr>
          <w:delText>11</w:delText>
        </w:r>
        <w:r w:rsidR="00546987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03D7E88" w14:textId="41957CF9" w:rsidR="0048391E" w:rsidRDefault="00023189">
      <w:pPr>
        <w:pStyle w:val="Obsah2"/>
        <w:tabs>
          <w:tab w:val="right" w:leader="dot" w:pos="9062"/>
        </w:tabs>
        <w:rPr>
          <w:ins w:id="108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09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"_Toc528048882"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1 Úvod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_Toc528048882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22BF02A" w14:textId="7CC245F5" w:rsidR="0048391E" w:rsidRDefault="00023189">
      <w:pPr>
        <w:pStyle w:val="Obsah2"/>
        <w:tabs>
          <w:tab w:val="right" w:leader="dot" w:pos="9062"/>
        </w:tabs>
        <w:rPr>
          <w:ins w:id="110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1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"_Toc528048883"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2 Príprava a schvaľovanie projektov technickej pomoci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_Toc528048883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AA93D0C" w14:textId="04C79E02" w:rsidR="0048391E" w:rsidRDefault="00023189">
      <w:pPr>
        <w:pStyle w:val="Obsah3"/>
        <w:tabs>
          <w:tab w:val="right" w:leader="dot" w:pos="9062"/>
        </w:tabs>
        <w:rPr>
          <w:ins w:id="112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3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"_Toc528048884"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2.1 Vyzvanie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_Toc528048884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0997BB45" w14:textId="3BB845B3" w:rsidR="0048391E" w:rsidRDefault="00023189">
      <w:pPr>
        <w:pStyle w:val="Obsah3"/>
        <w:tabs>
          <w:tab w:val="right" w:leader="dot" w:pos="9062"/>
        </w:tabs>
        <w:rPr>
          <w:ins w:id="11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5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"_Toc528048885"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2.2 Konflikt záujmov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_Toc528048885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4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CF80B9A" w14:textId="5CDD443B" w:rsidR="0048391E" w:rsidRDefault="00023189">
      <w:pPr>
        <w:pStyle w:val="Obsah3"/>
        <w:tabs>
          <w:tab w:val="right" w:leader="dot" w:pos="9062"/>
        </w:tabs>
        <w:rPr>
          <w:ins w:id="116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7" w:author="Autor">
        <w:r>
          <w:rPr>
            <w:rStyle w:val="Hypertextovprepojenie"/>
            <w:noProof/>
          </w:rPr>
          <w:lastRenderedPageBreak/>
          <w:fldChar w:fldCharType="begin"/>
        </w:r>
        <w:r>
          <w:rPr>
            <w:rStyle w:val="Hypertextovprepojenie"/>
            <w:noProof/>
          </w:rPr>
          <w:instrText xml:space="preserve"> HYPERLINK \l "_Toc528048886"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2.3 Predloženie žiadosti o NFP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_Toc528048886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7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2E1DBFF" w14:textId="325B0E6B" w:rsidR="0048391E" w:rsidRDefault="00023189">
      <w:pPr>
        <w:pStyle w:val="Obsah3"/>
        <w:tabs>
          <w:tab w:val="left" w:pos="1100"/>
          <w:tab w:val="right" w:leader="dot" w:pos="9062"/>
        </w:tabs>
        <w:rPr>
          <w:ins w:id="118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19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"_Toc528048887"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2.4</w:t>
        </w:r>
        <w:r w:rsidR="0048391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8391E" w:rsidRPr="00CB5735">
          <w:rPr>
            <w:rStyle w:val="Hypertextovprepojenie"/>
            <w:noProof/>
          </w:rPr>
          <w:t>Schvaľovací proces žiadosti o NFP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_Toc528048887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7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5DC1C9A9" w14:textId="4178C227" w:rsidR="0048391E" w:rsidRDefault="00023189">
      <w:pPr>
        <w:pStyle w:val="Obsah2"/>
        <w:tabs>
          <w:tab w:val="right" w:leader="dot" w:pos="9062"/>
        </w:tabs>
        <w:rPr>
          <w:ins w:id="120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1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"_Toc528048888"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3 Implementácia projektov technickej pomoci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_Toc528048888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6E623454" w14:textId="49B54510" w:rsidR="0048391E" w:rsidRDefault="00023189">
      <w:pPr>
        <w:pStyle w:val="Obsah3"/>
        <w:tabs>
          <w:tab w:val="right" w:leader="dot" w:pos="9062"/>
        </w:tabs>
        <w:rPr>
          <w:ins w:id="122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3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"_Toc528048889"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3.1 Verejné obstarávanie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_Toc528048889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87E75D9" w14:textId="18539998" w:rsidR="0048391E" w:rsidRDefault="00023189">
      <w:pPr>
        <w:pStyle w:val="Obsah3"/>
        <w:tabs>
          <w:tab w:val="right" w:leader="dot" w:pos="9062"/>
        </w:tabs>
        <w:rPr>
          <w:ins w:id="12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5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"_Toc528048890"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3.2 Kontrola projektu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_Toc528048890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67BDF13" w14:textId="0F414B5A" w:rsidR="0048391E" w:rsidRDefault="00023189">
      <w:pPr>
        <w:pStyle w:val="Obsah3"/>
        <w:tabs>
          <w:tab w:val="right" w:leader="dot" w:pos="9062"/>
        </w:tabs>
        <w:rPr>
          <w:ins w:id="126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7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"_Toc528048891"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3.3 Monitorovanie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_Toc528048891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8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9299C31" w14:textId="05000BE8" w:rsidR="0048391E" w:rsidRDefault="00023189">
      <w:pPr>
        <w:pStyle w:val="Obsah2"/>
        <w:tabs>
          <w:tab w:val="right" w:leader="dot" w:pos="9062"/>
        </w:tabs>
        <w:rPr>
          <w:ins w:id="128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129" w:author="Autor">
        <w:r>
          <w:rPr>
            <w:rStyle w:val="Hypertextovprepojenie"/>
            <w:noProof/>
          </w:rPr>
          <w:fldChar w:fldCharType="begin"/>
        </w:r>
        <w:r>
          <w:rPr>
            <w:rStyle w:val="Hypertextovprepojenie"/>
            <w:noProof/>
          </w:rPr>
          <w:instrText xml:space="preserve"> HYPERLINK \l "_Toc528048892" </w:instrText>
        </w:r>
        <w:r>
          <w:rPr>
            <w:rStyle w:val="Hypertextovprepojenie"/>
            <w:noProof/>
          </w:rPr>
          <w:fldChar w:fldCharType="separate"/>
        </w:r>
        <w:r w:rsidR="0048391E" w:rsidRPr="00CB5735">
          <w:rPr>
            <w:rStyle w:val="Hypertextovprepojenie"/>
            <w:noProof/>
          </w:rPr>
          <w:t>4 Oprávnenosť výdavkov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_Toc528048892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9</w:t>
        </w:r>
        <w:r w:rsidR="0048391E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AF7B203" w14:textId="5FCC6B4E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130" w:name="_Toc443564772"/>
      <w:bookmarkStart w:id="131" w:name="_Toc528048882"/>
      <w:bookmarkStart w:id="132" w:name="_Toc404872046"/>
      <w:bookmarkStart w:id="133" w:name="_Toc404872121"/>
      <w:bookmarkEnd w:id="80"/>
      <w:bookmarkEnd w:id="81"/>
      <w:r>
        <w:lastRenderedPageBreak/>
        <w:t>1 Úvod</w:t>
      </w:r>
      <w:bookmarkEnd w:id="130"/>
      <w:bookmarkEnd w:id="131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134" w:name="_Ref426981739"/>
      <w:r>
        <w:rPr>
          <w:rStyle w:val="Odkaznapoznmkupodiarou"/>
        </w:rPr>
        <w:footnoteReference w:id="2"/>
      </w:r>
      <w:bookmarkEnd w:id="134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18031587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del w:id="136" w:author="Autor">
        <w:r>
          <w:delText>európskych štrukturálnych a investičných fondov</w:delText>
        </w:r>
      </w:del>
      <w:ins w:id="137" w:author="Autor">
        <w:r w:rsidR="009D1B1E">
          <w:t>EŠIF</w:t>
        </w:r>
      </w:ins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495DA626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</w:t>
      </w:r>
      <w:del w:id="139" w:author="Autor">
        <w:r w:rsidRPr="00196D52">
          <w:rPr>
            <w:lang w:eastAsia="en-GB"/>
          </w:rPr>
          <w:delText xml:space="preserve"> </w:delText>
        </w:r>
      </w:del>
      <w:r>
        <w:rPr>
          <w:lang w:eastAsia="en-GB"/>
        </w:rPr>
        <w:t xml:space="preserve">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ins w:id="140" w:author="Autor"/>
          <w:szCs w:val="22"/>
        </w:rPr>
      </w:pPr>
      <w:ins w:id="141" w:author="Autor">
        <w:r w:rsidRPr="00BB0887">
          <w:rPr>
            <w:szCs w:val="22"/>
          </w:rPr>
          <w:t>Skratky a pojmy, používané v tomto metodickom pokyne</w:t>
        </w:r>
        <w:r w:rsidR="00FB1A7A">
          <w:rPr>
            <w:szCs w:val="22"/>
          </w:rPr>
          <w:t>,</w:t>
        </w:r>
        <w:r w:rsidRPr="00BB0887">
          <w:rPr>
            <w:szCs w:val="22"/>
          </w:rPr>
          <w:t xml:space="preserve"> sú zadef</w:t>
        </w:r>
        <w:r>
          <w:rPr>
            <w:szCs w:val="22"/>
          </w:rPr>
          <w:t>inované v Systéme riadenia EŠIF,</w:t>
        </w:r>
        <w:r w:rsidR="00853577">
          <w:rPr>
            <w:szCs w:val="22"/>
          </w:rPr>
          <w:t xml:space="preserve"> </w:t>
        </w:r>
        <w:r>
          <w:rPr>
            <w:szCs w:val="22"/>
          </w:rPr>
          <w:t>s výnimkou pojmov uvedených nižšie:</w:t>
        </w:r>
      </w:ins>
    </w:p>
    <w:p w14:paraId="79CC9685" w14:textId="5DAD097D" w:rsidR="00BB0887" w:rsidRPr="004233D3" w:rsidRDefault="00BB0887" w:rsidP="004233D3">
      <w:pPr>
        <w:pStyle w:val="SRKNorm"/>
        <w:numPr>
          <w:ilvl w:val="0"/>
          <w:numId w:val="62"/>
        </w:numPr>
        <w:spacing w:before="120" w:after="120"/>
        <w:contextualSpacing w:val="0"/>
        <w:rPr>
          <w:moveTo w:id="142" w:author="Autor"/>
          <w:rPrChange w:id="143" w:author="Autor">
            <w:rPr>
              <w:moveTo w:id="144" w:author="Autor"/>
              <w:b/>
            </w:rPr>
          </w:rPrChange>
        </w:rPr>
        <w:pPrChange w:id="145" w:author="Autor">
          <w:pPr>
            <w:spacing w:after="120"/>
            <w:jc w:val="both"/>
          </w:pPr>
        </w:pPrChange>
      </w:pPr>
      <w:ins w:id="146" w:author="Autor">
        <w:r w:rsidRPr="007B08AF">
          <w:rPr>
            <w:b/>
            <w:szCs w:val="22"/>
          </w:rPr>
          <w:t>Prijímateľ TP</w:t>
        </w:r>
        <w:r w:rsidR="002E25F9">
          <w:rPr>
            <w:b/>
            <w:szCs w:val="22"/>
          </w:rPr>
          <w:t xml:space="preserve"> </w:t>
        </w:r>
        <w:r w:rsidR="002E25F9">
          <w:rPr>
            <w:szCs w:val="22"/>
          </w:rPr>
          <w:t>(ďalej aj „prijímateľ“ alebo „prijímateľ TP“)</w:t>
        </w:r>
        <w:r w:rsidRPr="007D15BD">
          <w:rPr>
            <w:szCs w:val="22"/>
          </w:rPr>
          <w:t xml:space="preserve"> </w:t>
        </w:r>
        <w:r w:rsidRPr="00BB0887">
          <w:rPr>
            <w:szCs w:val="22"/>
          </w:rPr>
          <w:t>– prijímateľ realizujúci projekt technickej pomoci.</w:t>
        </w:r>
      </w:ins>
      <w:moveToRangeStart w:id="147" w:author="Autor" w:name="move528049180"/>
      <w:moveTo w:id="148" w:author="Autor">
        <w:r w:rsidRPr="00BB0887">
          <w:rPr>
            <w:szCs w:val="22"/>
          </w:rPr>
          <w:t xml:space="preserve">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  </w:r>
      </w:moveTo>
    </w:p>
    <w:moveToRangeEnd w:id="147"/>
    <w:p w14:paraId="38B756CA" w14:textId="7355A598" w:rsidR="00BB0887" w:rsidRPr="00BB0887" w:rsidRDefault="00BB0887" w:rsidP="004233D3">
      <w:pPr>
        <w:pStyle w:val="SRKNorm"/>
        <w:numPr>
          <w:ilvl w:val="0"/>
          <w:numId w:val="62"/>
        </w:numPr>
        <w:spacing w:before="120" w:after="120"/>
        <w:contextualSpacing w:val="0"/>
        <w:rPr>
          <w:moveTo w:id="149" w:author="Autor"/>
          <w:szCs w:val="22"/>
        </w:rPr>
        <w:pPrChange w:id="150" w:author="Autor">
          <w:pPr>
            <w:spacing w:after="120"/>
            <w:jc w:val="both"/>
          </w:pPr>
        </w:pPrChange>
      </w:pPr>
      <w:ins w:id="151" w:author="Autor">
        <w:r w:rsidRPr="007B08AF">
          <w:rPr>
            <w:b/>
            <w:szCs w:val="22"/>
          </w:rPr>
          <w:t xml:space="preserve">Projekt technickej pomoci </w:t>
        </w:r>
        <w:r w:rsidRPr="007F3CE6">
          <w:rPr>
            <w:szCs w:val="22"/>
          </w:rPr>
          <w:t>(</w:t>
        </w:r>
        <w:r w:rsidR="002E25F9">
          <w:rPr>
            <w:szCs w:val="22"/>
          </w:rPr>
          <w:t>ďalej aj „</w:t>
        </w:r>
        <w:r w:rsidRPr="007F3CE6">
          <w:rPr>
            <w:szCs w:val="22"/>
          </w:rPr>
          <w:t>projekt TP</w:t>
        </w:r>
        <w:r w:rsidR="002E25F9">
          <w:rPr>
            <w:szCs w:val="22"/>
          </w:rPr>
          <w:t>“</w:t>
        </w:r>
        <w:r w:rsidRPr="007F3CE6">
          <w:rPr>
            <w:szCs w:val="22"/>
          </w:rPr>
          <w:t>)</w:t>
        </w:r>
        <w:r w:rsidRPr="002E25F9">
          <w:rPr>
            <w:szCs w:val="22"/>
          </w:rPr>
          <w:t xml:space="preserve"> </w:t>
        </w:r>
        <w:r w:rsidRPr="00BB0887">
          <w:rPr>
            <w:szCs w:val="22"/>
          </w:rPr>
          <w:t>– projekt zameraný na podporovanie činností v zmysle článku 59 všeobecného nariadenia. Na účely tohto metodického pokynu sa ako projekt TP označuje aj žiadosť o NFP predložená v rámci vyzvania na</w:t>
        </w:r>
        <w:r w:rsidR="007B08AF">
          <w:rPr>
            <w:szCs w:val="22"/>
          </w:rPr>
          <w:t> </w:t>
        </w:r>
        <w:r w:rsidRPr="00BB0887">
          <w:rPr>
            <w:szCs w:val="22"/>
          </w:rPr>
          <w:t>prípravu a predloženie projektu technickej pomoci.</w:t>
        </w:r>
      </w:ins>
      <w:moveToRangeStart w:id="152" w:author="Autor" w:name="move528049181"/>
      <w:moveTo w:id="153" w:author="Autor">
        <w:r w:rsidRPr="00BB0887">
          <w:rPr>
            <w:szCs w:val="22"/>
          </w:rPr>
          <w:t xml:space="preserve"> V prípade, ak sa v texte metodického pokynu používa v zmysle všeobecného nariadenia pojem „operácia“, myslí sa tým v zmysle zákona o príspevku z EŠIF pojem „projekt“.</w:t>
        </w:r>
      </w:moveTo>
    </w:p>
    <w:p w14:paraId="6C896191" w14:textId="77777777" w:rsidR="00536BD4" w:rsidRDefault="00536BD4" w:rsidP="00B60474">
      <w:pPr>
        <w:pStyle w:val="MPCKO1"/>
      </w:pPr>
      <w:bookmarkStart w:id="154" w:name="_Toc443564773"/>
      <w:bookmarkStart w:id="155" w:name="_Toc528048883"/>
      <w:moveToRangeEnd w:id="152"/>
      <w:r>
        <w:lastRenderedPageBreak/>
        <w:t xml:space="preserve">2 </w:t>
      </w:r>
      <w:bookmarkEnd w:id="132"/>
      <w:bookmarkEnd w:id="133"/>
      <w:r>
        <w:t>Príprava a schvaľovanie projektov technickej pomoci</w:t>
      </w:r>
      <w:bookmarkEnd w:id="154"/>
      <w:bookmarkEnd w:id="155"/>
    </w:p>
    <w:p w14:paraId="6D70DDE0" w14:textId="77777777" w:rsidR="00536BD4" w:rsidRDefault="00536BD4" w:rsidP="00F14780">
      <w:pPr>
        <w:pStyle w:val="MPCKO2"/>
        <w:spacing w:after="200"/>
      </w:pPr>
      <w:bookmarkStart w:id="156" w:name="_Toc443564774"/>
      <w:bookmarkStart w:id="157" w:name="_Toc528048884"/>
      <w:r>
        <w:t>2.1 Vyzvanie</w:t>
      </w:r>
      <w:bookmarkEnd w:id="156"/>
      <w:bookmarkEnd w:id="157"/>
    </w:p>
    <w:p w14:paraId="1DFCD14A" w14:textId="47C68E6F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del w:id="158" w:author="Autor">
        <w:r w:rsidR="00D00B99">
          <w:delText>4</w:delText>
        </w:r>
      </w:del>
      <w:ins w:id="159" w:author="Autor">
        <w:r w:rsidR="00C46089">
          <w:t>3</w:t>
        </w:r>
        <w:r>
          <w:t xml:space="preserve"> </w:t>
        </w:r>
        <w:r w:rsidR="00D77E89">
          <w:t>Projekty technickej pomoci</w:t>
        </w:r>
      </w:ins>
      <w:r w:rsidR="00D77E89">
        <w:t xml:space="preserve"> </w:t>
      </w:r>
      <w:r>
        <w:t xml:space="preserve">Systému riadenia EŠIF a v súlade s § 28 zákona o príspevku z EŠIF. RO </w:t>
      </w:r>
      <w:del w:id="160" w:author="Autor">
        <w:r>
          <w:delText>môže</w:delText>
        </w:r>
      </w:del>
      <w:ins w:id="161" w:author="Autor">
        <w:r w:rsidR="00FC57C8">
          <w:t>vyzve</w:t>
        </w:r>
      </w:ins>
      <w:r w:rsidR="00FC57C8">
        <w:t xml:space="preserve"> </w:t>
      </w:r>
      <w:r>
        <w:t xml:space="preserve">budúceho žiadateľa </w:t>
      </w:r>
      <w:del w:id="162" w:author="Autor">
        <w:r>
          <w:delText xml:space="preserve">vyzvať </w:delText>
        </w:r>
      </w:del>
      <w:r>
        <w:t>zverejnením vyzvania na</w:t>
      </w:r>
      <w:r w:rsidR="001E3FFE">
        <w:t> </w:t>
      </w:r>
      <w:ins w:id="163" w:author="Autor">
        <w:r w:rsidR="00FC57C8">
          <w:t xml:space="preserve">svojom </w:t>
        </w:r>
      </w:ins>
      <w:r>
        <w:t>webovom sídle alebo písomne. Aj v prípade, k</w:t>
      </w:r>
      <w:r w:rsidR="00693B26">
        <w:t>eď</w:t>
      </w:r>
      <w:r>
        <w:t xml:space="preserve"> je budúci žiadateľ vyzvaný písomne, je RO povinný následne bezodkladne zverejniť</w:t>
      </w:r>
      <w:r w:rsidR="00693B26" w:rsidRPr="00693B26">
        <w:t xml:space="preserve"> </w:t>
      </w:r>
      <w:r w:rsidR="00693B26">
        <w:t xml:space="preserve">vyzvanie na </w:t>
      </w:r>
      <w:ins w:id="164" w:author="Autor">
        <w:r w:rsidR="005F6418">
          <w:t xml:space="preserve">svojom </w:t>
        </w:r>
      </w:ins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88A8E64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ins w:id="165" w:author="Autor">
        <w:r w:rsidR="00FB1A7A">
          <w:t xml:space="preserve">môže </w:t>
        </w:r>
      </w:ins>
      <w:r>
        <w:t>v</w:t>
      </w:r>
      <w:r w:rsidRPr="00AE5F28">
        <w:t xml:space="preserve">yzvanie </w:t>
      </w:r>
      <w:del w:id="166" w:author="Autor">
        <w:r>
          <w:delText>vypracuje</w:delText>
        </w:r>
      </w:del>
      <w:ins w:id="167" w:author="Autor">
        <w:r w:rsidR="00FB1A7A">
          <w:t>vypracovať</w:t>
        </w:r>
      </w:ins>
      <w:r w:rsidR="00FB1A7A">
        <w:t xml:space="preserve">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del w:id="168" w:author="Autor">
        <w:r w:rsidR="00D00B99" w:rsidRPr="00D00B99">
          <w:delText>príloh</w:delText>
        </w:r>
        <w:r w:rsidR="00605014">
          <w:delText>y</w:delText>
        </w:r>
      </w:del>
      <w:ins w:id="169" w:author="Autor">
        <w:r w:rsidR="00B45FA2">
          <w:t>vzoru CKO</w:t>
        </w:r>
      </w:ins>
      <w:r w:rsidR="00B45FA2">
        <w:t xml:space="preserve"> č. </w:t>
      </w:r>
      <w:del w:id="170" w:author="Autor">
        <w:r w:rsidR="00D00B99" w:rsidRPr="00D00B99">
          <w:delText>1 tohto metodického pokynu</w:delText>
        </w:r>
        <w:r>
          <w:delText xml:space="preserve">, pričom </w:delText>
        </w:r>
      </w:del>
      <w:ins w:id="171" w:author="Autor">
        <w:r w:rsidR="00B45FA2">
          <w:t>7</w:t>
        </w:r>
        <w:r w:rsidR="00561668">
          <w:t xml:space="preserve"> (</w:t>
        </w:r>
      </w:ins>
      <w:r w:rsidR="00561668">
        <w:t xml:space="preserve">RO </w:t>
      </w:r>
      <w:ins w:id="172" w:author="Autor">
        <w:r w:rsidR="00561668">
          <w:t xml:space="preserve">nie </w:t>
        </w:r>
      </w:ins>
      <w:r w:rsidR="00561668">
        <w:t xml:space="preserve">je </w:t>
      </w:r>
      <w:del w:id="173" w:author="Autor">
        <w:r w:rsidR="00D00B99">
          <w:delText>oprávnený</w:delText>
        </w:r>
        <w:r>
          <w:delText xml:space="preserve"> primerane uprav</w:delText>
        </w:r>
        <w:r w:rsidR="00D00B99">
          <w:delText>iť</w:delText>
        </w:r>
        <w:r>
          <w:delText xml:space="preserve"> rozsah jednotlivých podmienok</w:delText>
        </w:r>
      </w:del>
      <w:ins w:id="174" w:author="Autor">
        <w:r w:rsidR="00561668">
          <w:t>povinný vychádzať z tohto vzoru)</w:t>
        </w:r>
        <w:r w:rsidR="00FB1A7A">
          <w:t>. V</w:t>
        </w:r>
        <w:r w:rsidR="00B45FA2">
          <w:t xml:space="preserve">zhľadom na osobitný charakter oprávnených žiadateľov CKO odporúča stanovovať vo vyzvaní iba nevyhnutné </w:t>
        </w:r>
        <w:r w:rsidR="003E4746">
          <w:t>podmienky</w:t>
        </w:r>
      </w:ins>
      <w:r w:rsidR="003E4746">
        <w:t xml:space="preserve"> poskytnutia príspevku</w:t>
      </w:r>
      <w:del w:id="175" w:author="Autor">
        <w:r>
          <w:delText xml:space="preserve"> s ohľadom na charakter podporovaných projektov. Uvedené nesmie mať za</w:delText>
        </w:r>
        <w:r w:rsidR="00FF5830">
          <w:delText> </w:delText>
        </w:r>
        <w:r>
          <w:delText xml:space="preserve">následok porušenie ustanovenia </w:delText>
        </w:r>
      </w:del>
      <w:ins w:id="176" w:author="Autor">
        <w:r w:rsidR="003E4746">
          <w:t>, vyplývajúce zo všeobecne záväzných právnych predpisov</w:t>
        </w:r>
        <w:r w:rsidR="00B16613">
          <w:t>, pričom</w:t>
        </w:r>
        <w:r w:rsidR="00B16613" w:rsidRPr="00B16613">
          <w:t xml:space="preserve"> je potrebné dodržať súlad podľa §</w:t>
        </w:r>
        <w:r w:rsidR="00B16613">
          <w:t xml:space="preserve"> 28 </w:t>
        </w:r>
      </w:ins>
      <w:r w:rsidR="00B16613">
        <w:t>zákona o</w:t>
      </w:r>
      <w:del w:id="177" w:author="Autor">
        <w:r>
          <w:delText> </w:delText>
        </w:r>
      </w:del>
      <w:ins w:id="178" w:author="Autor">
        <w:r w:rsidR="00B16613">
          <w:t xml:space="preserve"> </w:t>
        </w:r>
      </w:ins>
      <w:r w:rsidR="00B16613">
        <w:t>prí</w:t>
      </w:r>
      <w:r w:rsidR="00B16613" w:rsidRPr="00B16613">
        <w:t>spevku z</w:t>
      </w:r>
      <w:del w:id="179" w:author="Autor">
        <w:r>
          <w:delText> </w:delText>
        </w:r>
      </w:del>
      <w:ins w:id="180" w:author="Autor">
        <w:r w:rsidR="00B16613" w:rsidRPr="00B16613">
          <w:t xml:space="preserve"> </w:t>
        </w:r>
      </w:ins>
      <w:r w:rsidR="00B16613" w:rsidRPr="00B16613">
        <w:t>EŠIF</w:t>
      </w:r>
      <w:del w:id="181" w:author="Autor">
        <w:r>
          <w:delText>, ktorý upravuje povinné náležitosti vyzvania (§ 28 ods. 4 druhá veta v spojení s § 17 zákona o</w:delText>
        </w:r>
        <w:r w:rsidR="00874F4D">
          <w:delText> </w:delText>
        </w:r>
        <w:r>
          <w:delText>príspevku z EŠIF).</w:delText>
        </w:r>
      </w:del>
      <w:ins w:id="182" w:author="Autor">
        <w:r>
          <w:t>.</w:t>
        </w:r>
      </w:ins>
    </w:p>
    <w:p w14:paraId="3459D074" w14:textId="04466552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 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del w:id="183" w:author="Autor">
        <w:r>
          <w:delText xml:space="preserve">resp. zvolená forma čestného vyhlásenia bez </w:delText>
        </w:r>
      </w:del>
      <w:ins w:id="184" w:author="Autor">
        <w:r w:rsidR="00B72424">
          <w:t>v elektronických verejných registroch, v ITMS2014+</w:t>
        </w:r>
        <w:r w:rsidR="00C1404E">
          <w:t xml:space="preserve"> integračnou akciou</w:t>
        </w:r>
        <w:r w:rsidR="00B72424">
          <w:t xml:space="preserve">, </w:t>
        </w:r>
        <w:r>
          <w:t xml:space="preserve">resp. </w:t>
        </w:r>
        <w:r w:rsidR="00FA7364">
          <w:t>v</w:t>
        </w:r>
        <w:r w:rsidR="00B72424">
          <w:t> </w:t>
        </w:r>
        <w:r w:rsidR="00FA7364">
          <w:t>čestnom vyhlásení, ktoré je súčasťou ŽoNFP</w:t>
        </w:r>
        <w:r w:rsidR="00B72424">
          <w:t>,</w:t>
        </w:r>
        <w:r>
          <w:t xml:space="preserve"> bez</w:t>
        </w:r>
        <w:r w:rsidR="00FA7364">
          <w:t> </w:t>
        </w:r>
      </w:ins>
      <w:r>
        <w:t xml:space="preserve">potreby jeho náhrady ďalším dokumentom a bez potreby definovania osobitných povinných príloh </w:t>
      </w:r>
      <w:r w:rsidR="00FF5830">
        <w:t>žiadosti o</w:t>
      </w:r>
      <w:r w:rsidR="00590F9E">
        <w:t> </w:t>
      </w:r>
      <w:r>
        <w:t>NFP</w:t>
      </w:r>
      <w:del w:id="185" w:author="Autor">
        <w:r>
          <w:delText>).</w:delText>
        </w:r>
      </w:del>
      <w:ins w:id="186" w:author="Autor">
        <w:r w:rsidR="00590F9E">
          <w:t>.</w:t>
        </w:r>
        <w:r w:rsidR="00590F9E" w:rsidRPr="00590F9E">
          <w:t xml:space="preserve"> </w:t>
        </w:r>
        <w:r w:rsidR="00590F9E" w:rsidRPr="007D15BD">
          <w:t xml:space="preserve">RO </w:t>
        </w:r>
        <w:r w:rsidR="00590F9E">
          <w:t xml:space="preserve">tiež </w:t>
        </w:r>
        <w:r w:rsidR="00590F9E" w:rsidRPr="007D15BD">
          <w:t>ne</w:t>
        </w:r>
        <w:r w:rsidR="00590F9E">
          <w:t>môže</w:t>
        </w:r>
        <w:r w:rsidR="00590F9E" w:rsidRPr="007D15BD">
          <w:t xml:space="preserve"> od žiadateľa vyžadovať samostatné čestné vyhlásenie ako prílohu žiadosti o NFP v prípade, ak je možné obsah takéhoto čestného vyhlásenia včleniť do časti</w:t>
        </w:r>
        <w:r w:rsidR="002B6B5D">
          <w:t xml:space="preserve"> 15</w:t>
        </w:r>
        <w:r w:rsidR="00590F9E" w:rsidRPr="007D15BD">
          <w:t xml:space="preserve"> „Čestné vyhlásenie žiadateľa“ v rámci formuláru žiadosti o</w:t>
        </w:r>
        <w:r w:rsidR="00590F9E">
          <w:t> </w:t>
        </w:r>
        <w:r w:rsidR="00590F9E" w:rsidRPr="007D15BD">
          <w:t>NFP</w:t>
        </w:r>
        <w:r w:rsidR="00590F9E">
          <w:t>,</w:t>
        </w:r>
        <w:r w:rsidR="00590F9E" w:rsidRPr="007D15BD">
          <w:t xml:space="preserve"> vypĺňaného v systéme ITMS2014+</w:t>
        </w:r>
        <w:r>
          <w:t>).</w:t>
        </w:r>
      </w:ins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4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</w:t>
      </w:r>
      <w:r w:rsidRPr="002420CF">
        <w:lastRenderedPageBreak/>
        <w:t xml:space="preserve">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ins w:id="187" w:author="Autor">
        <w:r w:rsidR="000721D6">
          <w:t xml:space="preserve">programových </w:t>
        </w:r>
      </w:ins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</w:t>
      </w:r>
      <w:ins w:id="188" w:author="Autor">
        <w:r w:rsidR="008D5531">
          <w:t>programové</w:t>
        </w:r>
        <w:r>
          <w:t xml:space="preserve"> </w:t>
        </w:r>
      </w:ins>
      <w:r>
        <w:t>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>vytváranie vnútroštátnych sietí zameraných na šírenie informácií, budovanie kapacít, 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77777777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</w:p>
    <w:p w14:paraId="5DD75A89" w14:textId="77777777" w:rsidR="00536BD4" w:rsidRDefault="00536BD4" w:rsidP="00EA6311">
      <w:pPr>
        <w:pStyle w:val="MPCKO2"/>
        <w:spacing w:after="200"/>
      </w:pPr>
      <w:bookmarkStart w:id="189" w:name="_Toc443564775"/>
      <w:bookmarkStart w:id="190" w:name="_Toc528048885"/>
      <w:r>
        <w:t>2.2 Konflikt záujmov</w:t>
      </w:r>
      <w:bookmarkEnd w:id="189"/>
      <w:bookmarkEnd w:id="190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ins w:id="191" w:author="Autor">
        <w:r w:rsidR="00F15714">
          <w:t> poskytnutie</w:t>
        </w:r>
      </w:ins>
      <w:r w:rsidR="00F15714">
        <w:t xml:space="preserve"> </w:t>
      </w:r>
      <w:r w:rsidRPr="00AE5F28">
        <w:t>NFP.</w:t>
      </w:r>
    </w:p>
    <w:p w14:paraId="7D9282EB" w14:textId="18A2D23B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> </w:t>
      </w:r>
      <w:ins w:id="192" w:author="Autor">
        <w:r w:rsidR="00F15714">
          <w:t xml:space="preserve">poskytnutie </w:t>
        </w:r>
      </w:ins>
      <w:r w:rsidRPr="002201AB">
        <w:t>NFP</w:t>
      </w:r>
      <w:r w:rsidR="00290045">
        <w:rPr>
          <w:rStyle w:val="Odkaznapoznmkupodiarou"/>
        </w:rPr>
        <w:footnoteReference w:id="5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</w:t>
      </w:r>
      <w:r w:rsidRPr="002201AB">
        <w:lastRenderedPageBreak/>
        <w:t xml:space="preserve">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1BA99DC8" w14:textId="77777777" w:rsidR="007F7EBD" w:rsidRDefault="0059124B" w:rsidP="007F7EBD">
      <w:pPr>
        <w:rPr>
          <w:del w:id="193" w:author="Autor"/>
        </w:rPr>
      </w:pPr>
      <w:del w:id="194" w:author="Autor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8992" behindDoc="0" locked="0" layoutInCell="1" allowOverlap="1" wp14:anchorId="5516D4D3" wp14:editId="67EF9451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1529080</wp:posOffset>
                  </wp:positionV>
                  <wp:extent cx="542925" cy="781050"/>
                  <wp:effectExtent l="0" t="0" r="9525" b="0"/>
                  <wp:wrapNone/>
                  <wp:docPr id="6" name="Násobenie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543AE6CF" id="Násobenie 25" o:spid="_x0000_s1026" style="position:absolute;margin-left:199.85pt;margin-top:120.4pt;width:42.75pt;height:61.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qJwQKawIAABs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1" allowOverlap="1" wp14:anchorId="6D19D651" wp14:editId="133FDB0A">
                  <wp:simplePos x="0" y="0"/>
                  <wp:positionH relativeFrom="column">
                    <wp:posOffset>2585720</wp:posOffset>
                  </wp:positionH>
                  <wp:positionV relativeFrom="paragraph">
                    <wp:posOffset>4034155</wp:posOffset>
                  </wp:positionV>
                  <wp:extent cx="542925" cy="781050"/>
                  <wp:effectExtent l="0" t="0" r="9525" b="0"/>
                  <wp:wrapNone/>
                  <wp:docPr id="10" name="Násobeni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4B19120F" id="Násobenie 8" o:spid="_x0000_s1026" style="position:absolute;margin-left:203.6pt;margin-top:317.65pt;width:42.75pt;height:61.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/yawIAABs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0" layoutInCell="1" allowOverlap="1" wp14:anchorId="13C2BA9E" wp14:editId="307E0AC7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871855</wp:posOffset>
                  </wp:positionV>
                  <wp:extent cx="542925" cy="781050"/>
                  <wp:effectExtent l="0" t="0" r="9525" b="0"/>
                  <wp:wrapNone/>
                  <wp:docPr id="11" name="Násobenie 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6049CC9E" id="Násobenie 26" o:spid="_x0000_s1026" style="position:absolute;margin-left:199.85pt;margin-top:68.65pt;width:42.75pt;height:61.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 w:rsidR="007F7EBD">
          <w:rPr>
            <w:noProof/>
          </w:rPr>
          <w:drawing>
            <wp:inline distT="0" distB="0" distL="0" distR="0" wp14:anchorId="6E7043CA" wp14:editId="63E591DE">
              <wp:extent cx="5486400" cy="3200400"/>
              <wp:effectExtent l="76200" t="0" r="76200" b="0"/>
              <wp:docPr id="12" name="Diagram 12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12" r:lo="rId13" r:qs="rId14" r:cs="rId15"/>
                </a:graphicData>
              </a:graphic>
            </wp:inline>
          </w:drawing>
        </w:r>
        <w:r w:rsidR="007F7EBD">
          <w:rPr>
            <w:noProof/>
          </w:rPr>
          <w:drawing>
            <wp:inline distT="0" distB="0" distL="0" distR="0" wp14:anchorId="7919EAA8" wp14:editId="724C1648">
              <wp:extent cx="5486400" cy="3200400"/>
              <wp:effectExtent l="76200" t="0" r="76200" b="0"/>
              <wp:docPr id="13" name="Diagram 13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17" r:lo="rId18" r:qs="rId19" r:cs="rId20"/>
                </a:graphicData>
              </a:graphic>
            </wp:inline>
          </w:drawing>
        </w:r>
        <w:r w:rsidR="007F7EBD">
          <w:rPr>
            <w:noProof/>
          </w:rPr>
          <w:lastRenderedPageBreak/>
          <w:drawing>
            <wp:inline distT="0" distB="0" distL="0" distR="0" wp14:anchorId="6BFFADAF" wp14:editId="4AB6F135">
              <wp:extent cx="5486400" cy="3200400"/>
              <wp:effectExtent l="76200" t="0" r="76200" b="0"/>
              <wp:docPr id="14" name="Diagram 14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22" r:lo="rId23" r:qs="rId24" r:cs="rId25"/>
                </a:graphicData>
              </a:graphic>
            </wp:inline>
          </w:drawing>
        </w:r>
        <w:r w:rsidR="007F7EBD">
          <w:rPr>
            <w:noProof/>
          </w:rPr>
          <w:drawing>
            <wp:inline distT="0" distB="0" distL="0" distR="0" wp14:anchorId="675067FA" wp14:editId="12B1C6FA">
              <wp:extent cx="5486400" cy="3200400"/>
              <wp:effectExtent l="76200" t="57150" r="76200" b="95250"/>
              <wp:docPr id="15" name="Diagram 15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27" r:lo="rId28" r:qs="rId29" r:cs="rId30"/>
                </a:graphicData>
              </a:graphic>
            </wp:inline>
          </w:drawing>
        </w:r>
      </w:del>
    </w:p>
    <w:p w14:paraId="23247032" w14:textId="77777777" w:rsidR="007F7EBD" w:rsidRDefault="0059124B" w:rsidP="007F7EBD">
      <w:pPr>
        <w:rPr>
          <w:ins w:id="195" w:author="Autor"/>
        </w:rPr>
      </w:pPr>
      <w:ins w:id="196" w:author="Autor">
        <w:r>
          <w:rPr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1655680" behindDoc="0" locked="0" layoutInCell="1" allowOverlap="1" wp14:anchorId="0D522936" wp14:editId="2403A827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1529080</wp:posOffset>
                  </wp:positionV>
                  <wp:extent cx="542925" cy="781050"/>
                  <wp:effectExtent l="0" t="0" r="9525" b="0"/>
                  <wp:wrapNone/>
                  <wp:docPr id="25" name="Násobenie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56F302BD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 wp14:anchorId="3B56A81A" wp14:editId="067BAF50">
                  <wp:simplePos x="0" y="0"/>
                  <wp:positionH relativeFrom="column">
                    <wp:posOffset>2585720</wp:posOffset>
                  </wp:positionH>
                  <wp:positionV relativeFrom="paragraph">
                    <wp:posOffset>4034155</wp:posOffset>
                  </wp:positionV>
                  <wp:extent cx="542925" cy="781050"/>
                  <wp:effectExtent l="0" t="0" r="9525" b="0"/>
                  <wp:wrapNone/>
                  <wp:docPr id="8" name="Násobeni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3C5EFA85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1584" behindDoc="0" locked="0" layoutInCell="1" allowOverlap="1" wp14:anchorId="52013693" wp14:editId="13978D2E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871855</wp:posOffset>
                  </wp:positionV>
                  <wp:extent cx="542925" cy="781050"/>
                  <wp:effectExtent l="0" t="0" r="9525" b="0"/>
                  <wp:wrapNone/>
                  <wp:docPr id="26" name="Násobenie 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925" cy="781050"/>
                          </a:xfrm>
                          <a:prstGeom prst="mathMultiply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w14:anchorId="2966BDB2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  <v:shadow on="t" color="black" opacity="24903f" origin=",.5" offset="0,.55556mm"/>
  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  </v:shape>
              </w:pict>
            </mc:Fallback>
          </mc:AlternateContent>
        </w:r>
        <w:r w:rsidR="007F7EBD">
          <w:rPr>
            <w:noProof/>
          </w:rPr>
          <w:drawing>
            <wp:inline distT="0" distB="0" distL="0" distR="0" wp14:anchorId="380FE724" wp14:editId="55232A37">
              <wp:extent cx="5486400" cy="3200400"/>
              <wp:effectExtent l="76200" t="0" r="76200" b="0"/>
              <wp:docPr id="27" name="Diagram 27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32" r:lo="rId33" r:qs="rId34" r:cs="rId35"/>
                </a:graphicData>
              </a:graphic>
            </wp:inline>
          </w:drawing>
        </w:r>
        <w:r w:rsidR="007F7EBD">
          <w:rPr>
            <w:noProof/>
          </w:rPr>
          <w:drawing>
            <wp:inline distT="0" distB="0" distL="0" distR="0" wp14:anchorId="41176D87" wp14:editId="3AD19CF3">
              <wp:extent cx="5486400" cy="3200400"/>
              <wp:effectExtent l="76200" t="0" r="76200" b="0"/>
              <wp:docPr id="28" name="Diagram 28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37" r:lo="rId38" r:qs="rId39" r:cs="rId40"/>
                </a:graphicData>
              </a:graphic>
            </wp:inline>
          </w:drawing>
        </w:r>
        <w:r w:rsidR="007F7EBD">
          <w:rPr>
            <w:noProof/>
          </w:rPr>
          <w:lastRenderedPageBreak/>
          <w:drawing>
            <wp:inline distT="0" distB="0" distL="0" distR="0" wp14:anchorId="167EE601" wp14:editId="1D4A7208">
              <wp:extent cx="5486400" cy="3200400"/>
              <wp:effectExtent l="76200" t="0" r="76200" b="0"/>
              <wp:docPr id="9" name="Diagram 9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42" r:lo="rId43" r:qs="rId44" r:cs="rId45"/>
                </a:graphicData>
              </a:graphic>
            </wp:inline>
          </w:drawing>
        </w:r>
        <w:r w:rsidR="007F7EBD">
          <w:rPr>
            <w:noProof/>
          </w:rPr>
          <w:drawing>
            <wp:inline distT="0" distB="0" distL="0" distR="0" wp14:anchorId="4C056330" wp14:editId="05BB10D1">
              <wp:extent cx="5486400" cy="3200400"/>
              <wp:effectExtent l="76200" t="57150" r="76200" b="95250"/>
              <wp:docPr id="34" name="Diagram 34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47" r:lo="rId48" r:qs="rId49" r:cs="rId50"/>
                </a:graphicData>
              </a:graphic>
            </wp:inline>
          </w:drawing>
        </w:r>
      </w:ins>
    </w:p>
    <w:p w14:paraId="47F0F173" w14:textId="77777777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 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77777777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lastRenderedPageBreak/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97" w:name="_Toc443564776"/>
      <w:bookmarkStart w:id="198" w:name="_Toc528048886"/>
      <w:r>
        <w:t>2.3 Predloženie žiadosti o NFP</w:t>
      </w:r>
      <w:bookmarkEnd w:id="197"/>
      <w:bookmarkEnd w:id="198"/>
    </w:p>
    <w:p w14:paraId="0C8BAB35" w14:textId="7F419F67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</w:t>
      </w:r>
      <w:ins w:id="199" w:author="Autor">
        <w:r w:rsidR="007D4D87">
          <w:t xml:space="preserve"> vo vyzvaní</w:t>
        </w:r>
      </w:ins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200" w:name="_Toc443564777"/>
      <w:bookmarkStart w:id="201" w:name="_Toc528048887"/>
      <w:r>
        <w:t>Schvaľovací proces žiadosti o NFP</w:t>
      </w:r>
      <w:bookmarkEnd w:id="200"/>
      <w:bookmarkEnd w:id="201"/>
    </w:p>
    <w:p w14:paraId="0D5EB4D1" w14:textId="168C1F0F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ins w:id="202" w:author="Autor">
        <w:r w:rsidR="002B6B5D">
          <w:t>,</w:t>
        </w:r>
      </w:ins>
      <w:r>
        <w:t xml:space="preserve"> sa na schvaľovací proces projektov TP uplatňujú v rozsahu</w:t>
      </w:r>
      <w:del w:id="203" w:author="Autor">
        <w:r>
          <w:delText>,</w:delText>
        </w:r>
      </w:del>
      <w:r>
        <w:t xml:space="preserve">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ins w:id="204" w:author="Autor">
        <w:r w:rsidR="002B6B5D">
          <w:t>,</w:t>
        </w:r>
      </w:ins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del w:id="205" w:author="Autor">
        <w:r w:rsidR="0041684C">
          <w:delText>neaplikáciou</w:delText>
        </w:r>
      </w:del>
      <w:ins w:id="206" w:author="Autor">
        <w:r w:rsidR="00853577">
          <w:t>neaplikovaním</w:t>
        </w:r>
      </w:ins>
      <w:r w:rsidR="00853577">
        <w:t xml:space="preserve">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18903C85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 xml:space="preserve">. Pred 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del w:id="207" w:author="Autor">
        <w:r>
          <w:delText xml:space="preserve">ich </w:delText>
        </w:r>
      </w:del>
      <w:r>
        <w:t>uplatnenia</w:t>
      </w:r>
      <w:ins w:id="208" w:author="Autor">
        <w:r w:rsidR="009D1B1E">
          <w:t xml:space="preserve"> týchto kritérií</w:t>
        </w:r>
      </w:ins>
      <w:r w:rsidRPr="00227BED">
        <w:t xml:space="preserve">. </w:t>
      </w:r>
    </w:p>
    <w:p w14:paraId="320EF5A8" w14:textId="5BE64355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del w:id="209" w:author="Autor">
        <w:r>
          <w:delText xml:space="preserve">vedených RO a žiadosti o NFP odborným hodnotiteľom prideľuje </w:delText>
        </w:r>
        <w:r w:rsidR="00DF6009">
          <w:delText xml:space="preserve">RO </w:delText>
        </w:r>
        <w:r>
          <w:delText>transparentným spôsobom (napr. žrebovaním odborných hodnotiteľov).</w:delText>
        </w:r>
      </w:del>
      <w:ins w:id="210" w:author="Autor">
        <w:r w:rsidR="002B6B5D">
          <w:t xml:space="preserve">vedenom </w:t>
        </w:r>
        <w:r>
          <w:t>RO</w:t>
        </w:r>
        <w:r w:rsidR="002B6B5D">
          <w:t>,</w:t>
        </w:r>
        <w:r>
          <w:t xml:space="preserve"> </w:t>
        </w:r>
        <w:r w:rsidR="00932A84">
          <w:t xml:space="preserve">prostredníctvom </w:t>
        </w:r>
        <w:r w:rsidR="00C474B6">
          <w:t xml:space="preserve">funkcionality </w:t>
        </w:r>
        <w:r w:rsidR="00932A84">
          <w:t>ITMS2014+</w:t>
        </w:r>
        <w:r>
          <w:t>.</w:t>
        </w:r>
      </w:ins>
      <w:r>
        <w:t xml:space="preserve">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6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</w:t>
      </w:r>
      <w:r w:rsidR="00245A19" w:rsidRPr="00245A19">
        <w:lastRenderedPageBreak/>
        <w:t>oblasti</w:t>
      </w:r>
      <w:r w:rsidR="00245A19">
        <w:t>,</w:t>
      </w:r>
      <w:r w:rsidR="00245A19" w:rsidRPr="00245A19">
        <w:t xml:space="preserve"> na ktorú je projekt zameraný</w:t>
      </w:r>
      <w:ins w:id="211" w:author="Autor">
        <w:r w:rsidR="00DB7FC9">
          <w:rPr>
            <w:rStyle w:val="Odkaznapoznmkupodiarou"/>
          </w:rPr>
          <w:footnoteReference w:id="7"/>
        </w:r>
      </w:ins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del w:id="214" w:author="Autor">
        <w:r w:rsidR="00E54808">
          <w:delText xml:space="preserve"> </w:delText>
        </w:r>
      </w:del>
      <w:ins w:id="215" w:author="Autor">
        <w:r w:rsidR="00932A84">
          <w:t> </w:t>
        </w:r>
      </w:ins>
      <w:r w:rsidR="00E54808">
        <w:t xml:space="preserve">výkon práce </w:t>
      </w:r>
      <w:r>
        <w:t>odborného hodnotiteľa, ktorý je interným zamestnancom</w:t>
      </w:r>
      <w:ins w:id="216" w:author="Autor">
        <w:r w:rsidR="002B6B5D">
          <w:t>,</w:t>
        </w:r>
      </w:ins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4233D3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PrChange w:id="217" w:author="Autor">
            <w:rPr>
              <w:color w:val="000000"/>
            </w:rPr>
          </w:rPrChange>
        </w:rPr>
      </w:pPr>
      <w:r w:rsidRPr="000D2FB5">
        <w:t xml:space="preserve">RO je povinný pri schvaľovacom procese dodržiavať princíp štyroch očí. </w:t>
      </w:r>
    </w:p>
    <w:p w14:paraId="3D2C0E18" w14:textId="672F9887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Odborní hodnotitelia vypracujú pre každý projekt TP jeden spoločný hodnotiaci hárok (vzor </w:t>
      </w:r>
      <w:del w:id="218" w:author="Autor">
        <w:r w:rsidRPr="000D2FB5">
          <w:rPr>
            <w:rFonts w:eastAsia="Times New Roman"/>
            <w:color w:val="000000"/>
            <w:lang w:eastAsia="en-US"/>
          </w:rPr>
          <w:delText xml:space="preserve">vydáva </w:delText>
        </w:r>
      </w:del>
      <w:r w:rsidRPr="000D2FB5">
        <w:rPr>
          <w:rFonts w:eastAsia="Times New Roman"/>
          <w:color w:val="000000"/>
          <w:lang w:eastAsia="en-US"/>
        </w:rPr>
        <w:t>CKO</w:t>
      </w:r>
      <w:ins w:id="219" w:author="Autor">
        <w:r w:rsidR="002B6B5D">
          <w:rPr>
            <w:rFonts w:eastAsia="Times New Roman"/>
            <w:color w:val="000000"/>
            <w:lang w:eastAsia="en-US"/>
          </w:rPr>
          <w:t xml:space="preserve"> č. 21</w:t>
        </w:r>
      </w:ins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 xml:space="preserve">zabezpečí zadanie </w:t>
      </w:r>
      <w:ins w:id="220" w:author="Autor">
        <w:r w:rsidR="004679EB">
          <w:rPr>
            <w:rFonts w:eastAsia="Times New Roman"/>
            <w:color w:val="000000"/>
            <w:lang w:eastAsia="en-US"/>
          </w:rPr>
          <w:t xml:space="preserve">a zverejnenie </w:t>
        </w:r>
        <w:r w:rsidR="00116153">
          <w:rPr>
            <w:rFonts w:eastAsia="Times New Roman"/>
            <w:color w:val="000000"/>
            <w:lang w:eastAsia="en-US"/>
          </w:rPr>
          <w:t xml:space="preserve">spoločného </w:t>
        </w:r>
      </w:ins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del w:id="221" w:author="Autor">
        <w:r w:rsidRPr="000D2FB5">
          <w:rPr>
            <w:rFonts w:eastAsia="Times New Roman"/>
            <w:color w:val="000000"/>
            <w:lang w:eastAsia="en-US"/>
          </w:rPr>
          <w:delText>do ITMS 2014+.</w:delText>
        </w:r>
      </w:del>
      <w:ins w:id="222" w:author="Autor">
        <w:r w:rsidR="004679EB">
          <w:rPr>
            <w:rFonts w:eastAsia="Times New Roman"/>
            <w:color w:val="000000"/>
            <w:lang w:eastAsia="en-US"/>
          </w:rPr>
          <w:t>prostredníctvom</w:t>
        </w:r>
        <w:r w:rsidR="00006805">
          <w:rPr>
            <w:rFonts w:eastAsia="Times New Roman"/>
            <w:color w:val="000000"/>
            <w:lang w:eastAsia="en-US"/>
          </w:rPr>
          <w:t> </w:t>
        </w:r>
        <w:r w:rsidRPr="000D2FB5">
          <w:rPr>
            <w:rFonts w:eastAsia="Times New Roman"/>
            <w:color w:val="000000"/>
            <w:lang w:eastAsia="en-US"/>
          </w:rPr>
          <w:t>ITMS2014+</w:t>
        </w:r>
        <w:r w:rsidR="00006805">
          <w:rPr>
            <w:rFonts w:eastAsia="Times New Roman"/>
            <w:color w:val="000000"/>
            <w:lang w:eastAsia="en-US"/>
          </w:rPr>
          <w:t xml:space="preserve"> v súlade s kapitolou 3.2.1.2 </w:t>
        </w:r>
        <w:r w:rsidR="00AB668D">
          <w:rPr>
            <w:rFonts w:eastAsia="Times New Roman"/>
            <w:color w:val="000000"/>
            <w:lang w:eastAsia="en-US"/>
          </w:rPr>
          <w:t xml:space="preserve">a 3.2.1.6 </w:t>
        </w:r>
        <w:r w:rsidR="00006805">
          <w:rPr>
            <w:rFonts w:eastAsia="Times New Roman"/>
            <w:color w:val="000000"/>
            <w:lang w:eastAsia="en-US"/>
          </w:rPr>
          <w:t>Systému riadenia EŠIF</w:t>
        </w:r>
        <w:r w:rsidRPr="000D2FB5">
          <w:rPr>
            <w:rFonts w:eastAsia="Times New Roman"/>
            <w:color w:val="000000"/>
            <w:lang w:eastAsia="en-US"/>
          </w:rPr>
          <w:t>.</w:t>
        </w:r>
      </w:ins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>charakter projektov</w:t>
      </w:r>
      <w:ins w:id="223" w:author="Autor">
        <w:r w:rsidR="00850715" w:rsidRPr="000D2FB5">
          <w:rPr>
            <w:rFonts w:eastAsia="Times New Roman"/>
            <w:color w:val="000000"/>
            <w:lang w:eastAsia="en-US"/>
          </w:rPr>
          <w:t xml:space="preserve"> </w:t>
        </w:r>
        <w:r w:rsidR="00B24567">
          <w:rPr>
            <w:rFonts w:eastAsia="Times New Roman"/>
            <w:color w:val="000000"/>
            <w:lang w:eastAsia="en-US"/>
          </w:rPr>
          <w:t>TP</w:t>
        </w:r>
      </w:ins>
      <w:r w:rsidR="00B24567">
        <w:rPr>
          <w:rFonts w:eastAsia="Times New Roman"/>
          <w:color w:val="000000"/>
          <w:lang w:eastAsia="en-US"/>
        </w:rPr>
        <w:t xml:space="preserve">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77777777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224" w:name="_Toc443564778"/>
      <w:bookmarkStart w:id="225" w:name="_Toc528048888"/>
      <w:r>
        <w:t>3 Implementácia projektov technickej pomoci</w:t>
      </w:r>
      <w:bookmarkEnd w:id="224"/>
      <w:bookmarkEnd w:id="225"/>
    </w:p>
    <w:p w14:paraId="1B804BD2" w14:textId="77777777" w:rsidR="00536BD4" w:rsidRDefault="00536BD4" w:rsidP="00B60474">
      <w:pPr>
        <w:pStyle w:val="MPCKO2"/>
        <w:spacing w:after="200"/>
      </w:pPr>
      <w:bookmarkStart w:id="226" w:name="_Toc443564779"/>
      <w:bookmarkStart w:id="227" w:name="_Toc528048889"/>
      <w:r>
        <w:t>3.1 Verejné obstarávanie</w:t>
      </w:r>
      <w:bookmarkEnd w:id="226"/>
      <w:bookmarkEnd w:id="227"/>
    </w:p>
    <w:p w14:paraId="23E981FF" w14:textId="28F6E7AB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del w:id="228" w:author="Autor">
        <w:r>
          <w:delText>vykonáva</w:delText>
        </w:r>
      </w:del>
      <w:ins w:id="229" w:author="Autor">
        <w:r w:rsidR="00F15714">
          <w:t xml:space="preserve">môže </w:t>
        </w:r>
        <w:r>
          <w:t>vykonáva</w:t>
        </w:r>
        <w:r w:rsidR="00F15714">
          <w:t>ť</w:t>
        </w:r>
      </w:ins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del w:id="230" w:author="Autor">
        <w:r>
          <w:delText>9</w:delText>
        </w:r>
      </w:del>
      <w:ins w:id="231" w:author="Autor">
        <w:r w:rsidR="00932A84">
          <w:t>8</w:t>
        </w:r>
      </w:ins>
      <w:r>
        <w:t xml:space="preserve"> Systému riadenia EŠIF aj pred </w:t>
      </w:r>
      <w:del w:id="232" w:author="Autor">
        <w:r>
          <w:delText>predložením žiadosti</w:delText>
        </w:r>
      </w:del>
      <w:ins w:id="233" w:author="Autor">
        <w:r w:rsidR="00F44C29">
          <w:t>podpisom zmluvy</w:t>
        </w:r>
      </w:ins>
      <w:r w:rsidR="00F44C29">
        <w:t xml:space="preserve"> o</w:t>
      </w:r>
      <w:r w:rsidR="0069077F">
        <w:t> </w:t>
      </w:r>
      <w:ins w:id="234" w:author="Autor">
        <w:r w:rsidR="0069077F">
          <w:t xml:space="preserve">poskytnutí </w:t>
        </w:r>
      </w:ins>
      <w:r w:rsidR="00F44C29">
        <w:t>NFP</w:t>
      </w:r>
      <w:del w:id="235" w:author="Autor">
        <w:r>
          <w:delText xml:space="preserve"> RO</w:delText>
        </w:r>
      </w:del>
      <w:ins w:id="236" w:author="Autor">
        <w:r w:rsidR="00F15714">
          <w:rPr>
            <w:rStyle w:val="Odkaznapoznmkupodiarou"/>
          </w:rPr>
          <w:footnoteReference w:id="8"/>
        </w:r>
      </w:ins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239" w:name="_Toc443564780"/>
      <w:bookmarkStart w:id="240" w:name="_Toc528048890"/>
      <w:r>
        <w:t>3.2 Kontrola projektu</w:t>
      </w:r>
      <w:bookmarkEnd w:id="239"/>
      <w:bookmarkEnd w:id="240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 xml:space="preserve">kontrolu na mieste minimálne </w:t>
      </w:r>
      <w:r>
        <w:lastRenderedPageBreak/>
        <w:t>jedenkrát počas realizácie projektu</w:t>
      </w:r>
      <w:r w:rsidR="00DC3D30">
        <w:rPr>
          <w:rStyle w:val="Odkaznapoznmkupodiarou"/>
        </w:rPr>
        <w:footnoteReference w:id="9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241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0"/>
      </w:r>
      <w:bookmarkEnd w:id="241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242" w:name="_Toc443564781"/>
      <w:bookmarkStart w:id="243" w:name="_Toc528048891"/>
      <w:r>
        <w:t xml:space="preserve">3.3 </w:t>
      </w:r>
      <w:r w:rsidR="00536BD4">
        <w:t>Monitorovanie</w:t>
      </w:r>
      <w:bookmarkEnd w:id="242"/>
      <w:bookmarkEnd w:id="243"/>
    </w:p>
    <w:p w14:paraId="07526546" w14:textId="75AE0F6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ins w:id="244" w:author="Autor">
        <w:r w:rsidR="002F37A5">
          <w:rPr>
            <w:rStyle w:val="Odkaznapoznmkupodiarou"/>
          </w:rPr>
          <w:footnoteReference w:id="11"/>
        </w:r>
      </w:ins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</w:t>
      </w:r>
      <w:del w:id="247" w:author="Autor">
        <w:r>
          <w:rPr>
            <w:szCs w:val="20"/>
          </w:rPr>
          <w:delText>poskytnutí</w:delText>
        </w:r>
      </w:del>
      <w:ins w:id="248" w:author="Autor">
        <w:r>
          <w:rPr>
            <w:szCs w:val="20"/>
          </w:rPr>
          <w:t>poskytnut</w:t>
        </w:r>
        <w:r w:rsidR="00F15714">
          <w:rPr>
            <w:szCs w:val="20"/>
          </w:rPr>
          <w:t>ie</w:t>
        </w:r>
      </w:ins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del w:id="249" w:author="Autor">
        <w:r>
          <w:rPr>
            <w:szCs w:val="20"/>
          </w:rPr>
          <w:delText>sú</w:delText>
        </w:r>
      </w:del>
      <w:ins w:id="250" w:author="Autor">
        <w:r w:rsidR="009D1B1E">
          <w:rPr>
            <w:szCs w:val="20"/>
          </w:rPr>
          <w:t>je</w:t>
        </w:r>
      </w:ins>
      <w:r w:rsidR="009D1B1E">
        <w:rPr>
          <w:szCs w:val="20"/>
        </w:rPr>
        <w:t xml:space="preserve">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918F87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251" w:name="_Ref428192231"/>
      <w:r w:rsidR="0081092F" w:rsidRPr="001E0B2C">
        <w:rPr>
          <w:rStyle w:val="Odkaznapoznmkupodiarou"/>
        </w:rPr>
        <w:footnoteReference w:id="12"/>
      </w:r>
      <w:bookmarkEnd w:id="251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del w:id="252" w:author="Autor">
        <w:r w:rsidR="00CB20A7" w:rsidRPr="00CB20A7">
          <w:rPr>
            <w:vertAlign w:val="superscript"/>
          </w:rPr>
          <w:fldChar w:fldCharType="begin"/>
        </w:r>
        <w:r w:rsidR="00CB20A7" w:rsidRPr="00CB20A7">
          <w:rPr>
            <w:vertAlign w:val="superscript"/>
          </w:rPr>
          <w:delInstrText xml:space="preserve"> NOTEREF _Ref428192231 \h </w:delInstrText>
        </w:r>
        <w:r w:rsidR="00CB20A7">
          <w:rPr>
            <w:vertAlign w:val="superscript"/>
          </w:rPr>
          <w:delInstrText xml:space="preserve"> \* MERGEFORMAT </w:delInstrText>
        </w:r>
        <w:r w:rsidR="00CB20A7" w:rsidRPr="00CB20A7">
          <w:rPr>
            <w:vertAlign w:val="superscript"/>
          </w:rPr>
        </w:r>
        <w:r w:rsidR="00CB20A7" w:rsidRPr="00CB20A7">
          <w:rPr>
            <w:vertAlign w:val="superscript"/>
          </w:rPr>
          <w:fldChar w:fldCharType="separate"/>
        </w:r>
        <w:r w:rsidR="00CB20A7" w:rsidRPr="00CB20A7">
          <w:rPr>
            <w:vertAlign w:val="superscript"/>
          </w:rPr>
          <w:delText>8</w:delText>
        </w:r>
        <w:r w:rsidR="00CB20A7" w:rsidRPr="00CB20A7">
          <w:rPr>
            <w:vertAlign w:val="superscript"/>
          </w:rPr>
          <w:fldChar w:fldCharType="end"/>
        </w:r>
        <w:r w:rsidR="001E0B2C" w:rsidRPr="001E0B2C">
          <w:rPr>
            <w:b/>
            <w:bCs/>
            <w:color w:val="365F91"/>
            <w:spacing w:val="5"/>
            <w:kern w:val="28"/>
          </w:rPr>
          <w:delText>.</w:delText>
        </w:r>
      </w:del>
      <w:ins w:id="253" w:author="Autor">
        <w:r w:rsidR="00FC57C8">
          <w:rPr>
            <w:rStyle w:val="Odkaznapoznmkupodiarou"/>
          </w:rPr>
          <w:footnoteReference w:id="13"/>
        </w:r>
        <w:r w:rsidR="001E0B2C" w:rsidRPr="001E0B2C">
          <w:rPr>
            <w:b/>
            <w:bCs/>
            <w:color w:val="365F91"/>
            <w:spacing w:val="5"/>
            <w:kern w:val="28"/>
          </w:rPr>
          <w:t>.</w:t>
        </w:r>
      </w:ins>
    </w:p>
    <w:p w14:paraId="508E8F04" w14:textId="77777777" w:rsidR="00536BD4" w:rsidRDefault="00536BD4" w:rsidP="00E50865">
      <w:pPr>
        <w:pStyle w:val="MPCKO1"/>
      </w:pPr>
      <w:bookmarkStart w:id="256" w:name="_Toc443564782"/>
      <w:bookmarkStart w:id="257" w:name="_Toc528048892"/>
      <w:r>
        <w:t>4 Oprávnenosť výdavkov</w:t>
      </w:r>
      <w:bookmarkEnd w:id="256"/>
      <w:bookmarkEnd w:id="257"/>
    </w:p>
    <w:p w14:paraId="081171D6" w14:textId="383BEF02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del w:id="258" w:author="Autor">
        <w:r>
          <w:delText>966/2012</w:delText>
        </w:r>
      </w:del>
      <w:ins w:id="259" w:author="Autor">
        <w:r w:rsidR="00006805">
          <w:t>2018/1046</w:t>
        </w:r>
      </w:ins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lastRenderedPageBreak/>
        <w:t>Sídlo subjektu, ktorý realizuje projekt technickej pomoci nemá vplyv na územnú oprávnenosť výdavkov, ktorá sa určuje podľa dopadu implementovaných operácií.</w:t>
      </w:r>
    </w:p>
    <w:p w14:paraId="2A528DC1" w14:textId="6E4CE5B5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del w:id="260" w:author="Autor">
        <w:r>
          <w:delText>2014, v prípade Iniciatívy na</w:delText>
        </w:r>
        <w:r w:rsidR="00CB20A7">
          <w:delText> </w:delText>
        </w:r>
        <w:r>
          <w:delText>podporu zamestnanosti mladých od 1.</w:delText>
        </w:r>
        <w:r w:rsidR="00CB20A7">
          <w:delText xml:space="preserve"> </w:delText>
        </w:r>
        <w:r>
          <w:delText>9.</w:delText>
        </w:r>
        <w:r w:rsidR="00CB20A7">
          <w:delText xml:space="preserve"> </w:delText>
        </w:r>
        <w:r>
          <w:delText>2013.</w:delText>
        </w:r>
      </w:del>
      <w:ins w:id="261" w:author="Autor">
        <w:r>
          <w:t>2014.</w:t>
        </w:r>
      </w:ins>
      <w:r>
        <w:t xml:space="preserve">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1715439F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del w:id="262" w:author="Autor">
        <w:r w:rsidR="00A70690">
          <w:delText>,</w:delText>
        </w:r>
      </w:del>
      <w:r w:rsidR="00A70690">
        <w:t xml:space="preserve"> nadobudnutý v rámci projektu</w:t>
      </w:r>
      <w:r>
        <w:t xml:space="preserve"> v prípade, ak to RO požaduje. </w:t>
      </w:r>
    </w:p>
    <w:p w14:paraId="0C158D5C" w14:textId="77777777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4"/>
      </w:r>
      <w:r w:rsidRPr="00E60766">
        <w:rPr>
          <w:sz w:val="24"/>
          <w:szCs w:val="24"/>
        </w:rPr>
        <w:t xml:space="preserve"> preukazuje oprávnenosť 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04E48A3E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del w:id="265" w:author="Autor">
        <w:r w:rsidR="00536BD4" w:rsidRPr="00E60766">
          <w:delText>CKO</w:delText>
        </w:r>
      </w:del>
      <w:ins w:id="266" w:author="Autor">
        <w:r w:rsidR="00C504EC">
          <w:t>ÚV SR</w:t>
        </w:r>
      </w:ins>
      <w:r w:rsidR="00C504EC" w:rsidRPr="00E60766">
        <w:t xml:space="preserve"> </w:t>
      </w:r>
      <w:r w:rsidR="00536BD4" w:rsidRPr="00E60766">
        <w:t>č. 22 k</w:t>
      </w:r>
      <w:del w:id="267" w:author="Autor">
        <w:r w:rsidR="00536BD4" w:rsidRPr="00E60766">
          <w:delText xml:space="preserve"> tvorbe organizačnej štruktúry a štandardizovaných pozícií RO/SO</w:delText>
        </w:r>
      </w:del>
      <w:ins w:id="268" w:author="Autor">
        <w:r w:rsidR="00C504EC">
          <w:t> administratívnym kapacitám EŠIF</w:t>
        </w:r>
        <w:r w:rsidR="00536BD4" w:rsidRPr="00E60766">
          <w:t xml:space="preserve"> </w:t>
        </w:r>
        <w:r w:rsidR="00C504EC">
          <w:t>subjektov</w:t>
        </w:r>
      </w:ins>
      <w:r w:rsidR="00C504EC">
        <w:t xml:space="preserve"> </w:t>
      </w:r>
      <w:r w:rsidR="00536BD4" w:rsidRPr="00E60766">
        <w:t>zapojených do</w:t>
      </w:r>
      <w:ins w:id="269" w:author="Autor">
        <w:r w:rsidR="00C504EC">
          <w:t> riadenia,</w:t>
        </w:r>
      </w:ins>
      <w:r w:rsidR="00C504EC">
        <w:t xml:space="preserve"> </w:t>
      </w:r>
      <w:r w:rsidR="00536BD4" w:rsidRPr="00E60766">
        <w:t>implementácie</w:t>
      </w:r>
      <w:ins w:id="270" w:author="Autor">
        <w:r w:rsidR="00C504EC">
          <w:t>, kontroly a auditu</w:t>
        </w:r>
      </w:ins>
      <w:r w:rsidR="00536BD4" w:rsidRPr="00E60766">
        <w:t xml:space="preserve"> EŠIF v programovom období 2014 – 2020</w:t>
      </w:r>
      <w:del w:id="271" w:author="Autor">
        <w:r w:rsidR="00536BD4">
          <w:delText>.</w:delText>
        </w:r>
      </w:del>
      <w:ins w:id="272" w:author="Autor">
        <w:r w:rsidR="007C2FC3">
          <w:t>, ako aj aktivít na ukončovanie starých programových období, resp. na prípravu nového programového obdobia</w:t>
        </w:r>
        <w:r w:rsidR="00536BD4">
          <w:t>.</w:t>
        </w:r>
      </w:ins>
      <w:r w:rsidR="00536BD4">
        <w:t xml:space="preserve"> V prípade, ak nejde o štandardizovanú pozíciu v zmysle Metodického pokynu </w:t>
      </w:r>
      <w:del w:id="273" w:author="Autor">
        <w:r w:rsidR="00536BD4">
          <w:delText>CKO</w:delText>
        </w:r>
      </w:del>
      <w:ins w:id="274" w:author="Autor">
        <w:r w:rsidR="00C504EC">
          <w:t>ÚV SR</w:t>
        </w:r>
      </w:ins>
      <w:r w:rsidR="00C504EC">
        <w:t xml:space="preserve">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6"/>
      </w:r>
      <w:r w:rsidR="00536BD4" w:rsidRPr="00E60766">
        <w:t>, alebo vedúceho zamestnanca, určeného v manuáli procedúr.</w:t>
      </w:r>
    </w:p>
    <w:p w14:paraId="04BF8B48" w14:textId="77777777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434EE9AD" w14:textId="4E9825D8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</w:t>
      </w:r>
      <w:del w:id="277" w:author="Autor">
        <w:r w:rsidRPr="00D57F52">
          <w:rPr>
            <w:sz w:val="24"/>
            <w:szCs w:val="24"/>
          </w:rPr>
          <w:delText>vypočíta</w:delText>
        </w:r>
      </w:del>
      <w:ins w:id="278" w:author="Autor">
        <w:r w:rsidRPr="00D57F52">
          <w:rPr>
            <w:sz w:val="24"/>
            <w:szCs w:val="24"/>
          </w:rPr>
          <w:t>vypočíta</w:t>
        </w:r>
        <w:r w:rsidR="009D0F47">
          <w:rPr>
            <w:sz w:val="24"/>
            <w:szCs w:val="24"/>
          </w:rPr>
          <w:t>l</w:t>
        </w:r>
      </w:ins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  <w:ins w:id="279" w:author="Autor">
        <w:r w:rsidR="00B07858">
          <w:rPr>
            <w:rStyle w:val="Odkaznapoznmkupodiarou"/>
            <w:sz w:val="24"/>
            <w:szCs w:val="24"/>
          </w:rPr>
          <w:footnoteReference w:id="17"/>
        </w:r>
      </w:ins>
    </w:p>
    <w:p w14:paraId="3DF0A796" w14:textId="77777777" w:rsidR="00F85C7D" w:rsidRDefault="00F85C7D" w:rsidP="00F85C7D">
      <w:pPr>
        <w:pStyle w:val="SRKNorm"/>
        <w:numPr>
          <w:ilvl w:val="0"/>
          <w:numId w:val="0"/>
        </w:numPr>
        <w:spacing w:before="120" w:after="120"/>
        <w:ind w:left="426"/>
        <w:contextualSpacing w:val="0"/>
        <w:rPr>
          <w:del w:id="289" w:author="Autor"/>
        </w:rPr>
      </w:pPr>
      <w:del w:id="290" w:author="Autor">
        <w:r>
          <w:delText>Na výpočet RO použije nasledujúce sumy:</w:delText>
        </w:r>
      </w:del>
    </w:p>
    <w:p w14:paraId="5459F058" w14:textId="77777777"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del w:id="291" w:author="Autor"/>
        </w:rPr>
      </w:pPr>
      <w:del w:id="292" w:author="Autor">
        <w:r>
          <w:delText xml:space="preserve">štrukturálne fondy, pridelené v rámci cieľa Investovanie do rastu a zamestnanosti: 9 527 890 462,- € </w:delText>
        </w:r>
      </w:del>
    </w:p>
    <w:p w14:paraId="19664B6B" w14:textId="77777777"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del w:id="293" w:author="Autor"/>
        </w:rPr>
      </w:pPr>
      <w:del w:id="294" w:author="Autor">
        <w:r>
          <w:delText>prostriedky, pridelené v rámci cieľa Investovanie do rastu a zamestnanosti pre menej rozvinuté regióny: 9 199 151 642,- €</w:delText>
        </w:r>
      </w:del>
    </w:p>
    <w:p w14:paraId="04680D7C" w14:textId="77777777" w:rsidR="00F85C7D" w:rsidRDefault="00F85C7D" w:rsidP="00F85C7D">
      <w:pPr>
        <w:pStyle w:val="Odsekzoznamu"/>
        <w:numPr>
          <w:ilvl w:val="0"/>
          <w:numId w:val="37"/>
        </w:numPr>
        <w:ind w:left="709" w:hanging="283"/>
        <w:jc w:val="both"/>
        <w:rPr>
          <w:del w:id="295" w:author="Autor"/>
        </w:rPr>
      </w:pPr>
      <w:del w:id="296" w:author="Autor">
        <w:r>
          <w:delText>prostriedky, pridelené v rámci cieľa Investovanie do rastu a zamestnanosti pre rozvinutejší región: 328 738 820,- €.</w:delText>
        </w:r>
      </w:del>
    </w:p>
    <w:p w14:paraId="4567653E" w14:textId="26D9F7B5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del w:id="297" w:author="Autor">
        <w:r>
          <w:rPr>
            <w:rStyle w:val="Odkaznapoznmkupodiarou"/>
          </w:rPr>
          <w:footnoteReference w:id="18"/>
        </w:r>
        <w:r>
          <w:delText>.</w:delText>
        </w:r>
      </w:del>
      <w:ins w:id="300" w:author="Autor">
        <w:r w:rsidR="0063652C">
          <w:t xml:space="preserve"> všeobecného nariadenia</w:t>
        </w:r>
        <w:r>
          <w:rPr>
            <w:rStyle w:val="Odkaznapoznmkupodiarou"/>
          </w:rPr>
          <w:footnoteReference w:id="19"/>
        </w:r>
        <w:r>
          <w:t>.</w:t>
        </w:r>
      </w:ins>
      <w:r>
        <w:t xml:space="preserve"> </w:t>
      </w:r>
    </w:p>
    <w:p w14:paraId="2AA3DBBC" w14:textId="1D117D69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</w:t>
      </w:r>
      <w:del w:id="303" w:author="Autor">
        <w:r>
          <w:delText xml:space="preserve">iba </w:delText>
        </w:r>
      </w:del>
      <w:r>
        <w:t>v prípade, ak sa operácie týkajú</w:t>
      </w:r>
      <w:ins w:id="304" w:author="Autor">
        <w:r>
          <w:t xml:space="preserve"> </w:t>
        </w:r>
        <w:r w:rsidR="00B61F6D">
          <w:t xml:space="preserve">jednej alebo </w:t>
        </w:r>
        <w:r w:rsidR="00361395">
          <w:t>aj</w:t>
        </w:r>
      </w:ins>
      <w:r w:rsidR="00361395">
        <w:t xml:space="preserve"> </w:t>
      </w:r>
      <w:r>
        <w:t xml:space="preserve">viac ako jednej kategórie regiónu. </w:t>
      </w:r>
    </w:p>
    <w:p w14:paraId="6B317776" w14:textId="4304E8A8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del w:id="305" w:author="Autor">
        <w:r>
          <w:delText>musia</w:delText>
        </w:r>
      </w:del>
      <w:ins w:id="306" w:author="Autor">
        <w:r w:rsidR="00977743">
          <w:t>môžu</w:t>
        </w:r>
      </w:ins>
      <w:r w:rsidR="00977743">
        <w:t xml:space="preserve"> </w:t>
      </w:r>
      <w:r>
        <w:t>byť financované z alokácie tejto konkrétnej kategórie regiónu.</w:t>
      </w:r>
    </w:p>
    <w:p w14:paraId="63C0E499" w14:textId="2F59BA19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lastRenderedPageBreak/>
        <w:t>Ak sa operácie technickej pomoci týkajú obidvoch kategórií regiónu, finančné prostriedky na projekt TP sú pridelené na pomernom základe. Financovanie na</w:t>
      </w:r>
      <w:del w:id="307" w:author="Autor">
        <w:r w:rsidRPr="00B257CC">
          <w:delText xml:space="preserve"> </w:delText>
        </w:r>
      </w:del>
      <w:ins w:id="308" w:author="Autor">
        <w:r w:rsidR="00D77E89">
          <w:t> </w:t>
        </w:r>
      </w:ins>
      <w:r w:rsidRPr="00B257CC">
        <w:t>pomernom základe v zmysle článku 8 tejto kapitoly je možné využiť aj v prípadoch, ak sú zo štrukturálnych fondov financované v rámci „</w:t>
      </w:r>
      <w:del w:id="309" w:author="Autor">
        <w:r w:rsidRPr="00B257CC">
          <w:delText>tématických</w:delText>
        </w:r>
      </w:del>
      <w:ins w:id="310" w:author="Autor">
        <w:r w:rsidR="009D1B1E" w:rsidRPr="00B257CC">
          <w:t>t</w:t>
        </w:r>
        <w:r w:rsidR="009D1B1E">
          <w:t>e</w:t>
        </w:r>
        <w:r w:rsidR="009D1B1E" w:rsidRPr="00B257CC">
          <w:t>matických</w:t>
        </w:r>
      </w:ins>
      <w:r w:rsidRPr="00B257CC">
        <w:t>“ operácií iba výdavky menej rozvinutých regiónov, pričom sú tieto operácie implementované s prispením štátneho rozpočtu aj v rozvinutejšom regióne</w:t>
      </w:r>
      <w:del w:id="311" w:author="Autor">
        <w:r>
          <w:rPr>
            <w:rStyle w:val="Odkaznapoznmkupodiarou"/>
          </w:rPr>
          <w:footnoteReference w:id="20"/>
        </w:r>
      </w:del>
      <w:r w:rsidRPr="00B257CC">
        <w:t>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1880F1ED" w14:textId="77777777" w:rsidR="00F85C7D" w:rsidRPr="003F397F" w:rsidRDefault="00F85C7D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del w:id="314" w:author="Autor"/>
          <w:lang w:eastAsia="en-AU"/>
        </w:rPr>
      </w:pPr>
      <w:del w:id="315" w:author="Autor">
        <w:r w:rsidRPr="00D57F52">
          <w:rPr>
            <w:sz w:val="24"/>
            <w:szCs w:val="24"/>
          </w:rPr>
          <w:delText>Ak je alokácia v operačnom programe stanovená iba na menej rozvinuté regióny, ale v rámci operačného programu budú podporované operácie v Bratislavskom samosprávnom kraji iba zo zdrojov SR, časť operácie na zabezpečenie implementácie tejto pomoci v BSK musí byť hradená zo zdrojov SR. Na výpočet tejto časti sa použije alokačné kritérium – pomer sa vypočíta ako percentuálny podiel z príspevku EÚ na „tématické</w:delText>
        </w:r>
        <w:r w:rsidRPr="00D57F52">
          <w:rPr>
            <w:rStyle w:val="Odkaznapoznmkupodiarou"/>
            <w:sz w:val="24"/>
            <w:szCs w:val="24"/>
          </w:rPr>
          <w:footnoteReference w:id="21"/>
        </w:r>
        <w:r w:rsidRPr="00D57F52">
          <w:rPr>
            <w:sz w:val="24"/>
            <w:szCs w:val="24"/>
          </w:rPr>
          <w:delText>“ operácie pre jednotlivé kategórie regiónov vo vzťahu k celkovému príspevku EÚ a SR na „tématické“ operácie</w:delText>
        </w:r>
        <w:r w:rsidRPr="00D57F52">
          <w:rPr>
            <w:rStyle w:val="Odkaznapoznmkupodiarou"/>
            <w:sz w:val="24"/>
            <w:szCs w:val="24"/>
          </w:rPr>
          <w:footnoteReference w:id="22"/>
        </w:r>
        <w:r w:rsidRPr="00D57F52">
          <w:rPr>
            <w:sz w:val="24"/>
            <w:szCs w:val="24"/>
          </w:rPr>
          <w:delText>.</w:delText>
        </w:r>
      </w:del>
    </w:p>
    <w:p w14:paraId="25CDD49C" w14:textId="77777777" w:rsidR="00536BD4" w:rsidRDefault="00536BD4" w:rsidP="00FD211D">
      <w:pPr>
        <w:pStyle w:val="MPCKO1"/>
        <w:rPr>
          <w:del w:id="320" w:author="Autor"/>
        </w:rPr>
      </w:pPr>
      <w:bookmarkStart w:id="321" w:name="_Toc443564783"/>
      <w:del w:id="322" w:author="Autor">
        <w:r>
          <w:delText>5 Použité skratky a pojmy</w:delText>
        </w:r>
        <w:bookmarkEnd w:id="321"/>
      </w:del>
    </w:p>
    <w:p w14:paraId="5DD017A7" w14:textId="77777777" w:rsidR="00536BD4" w:rsidRDefault="00536BD4" w:rsidP="000C1201">
      <w:pPr>
        <w:spacing w:after="120"/>
        <w:jc w:val="both"/>
        <w:rPr>
          <w:del w:id="323" w:author="Autor"/>
        </w:rPr>
      </w:pPr>
      <w:del w:id="324" w:author="Autor">
        <w:r w:rsidRPr="00222A7E">
          <w:rPr>
            <w:b/>
          </w:rPr>
          <w:delText>Európske štrukturálne a investičné fondy</w:delText>
        </w:r>
        <w:r>
          <w:rPr>
            <w:rStyle w:val="Odkaznapoznmkupodiarou"/>
            <w:b/>
          </w:rPr>
          <w:footnoteReference w:id="23"/>
        </w:r>
        <w:r w:rsidRPr="00222A7E">
          <w:rPr>
            <w:b/>
          </w:rPr>
          <w:delText xml:space="preserve"> </w:delText>
        </w:r>
        <w:r w:rsidRPr="00222A7E">
          <w:delText>alebo</w:delText>
        </w:r>
        <w:r w:rsidRPr="00222A7E">
          <w:rPr>
            <w:b/>
          </w:rPr>
          <w:delText xml:space="preserve"> EŠIF </w:delText>
        </w:r>
        <w:r w:rsidRPr="00222A7E">
          <w:delText xml:space="preserve">– spoločné označenie pre </w:delText>
        </w:r>
      </w:del>
      <w:moveFromRangeStart w:id="327" w:author="Autor" w:name="move528049177"/>
      <w:moveFrom w:id="328" w:author="Autor">
        <w:r w:rsidR="00D77E89" w:rsidRPr="004233D3">
          <w:rPr>
            <w:rFonts w:ascii="Arial" w:hAnsi="Arial"/>
            <w:sz w:val="20"/>
            <w:rPrChange w:id="329" w:author="Autor">
              <w:rPr/>
            </w:rPrChange>
          </w:rPr>
          <w:t xml:space="preserve">Európsky fond </w:t>
        </w:r>
        <w:moveFromRangeStart w:id="330" w:author="Autor" w:name="move528049178"/>
        <w:moveFromRangeEnd w:id="327"/>
        <w:r w:rsidR="00D77E89" w:rsidRPr="004233D3">
          <w:rPr>
            <w:rFonts w:ascii="Arial" w:hAnsi="Arial"/>
            <w:sz w:val="20"/>
            <w:rPrChange w:id="331" w:author="Autor">
              <w:rPr/>
            </w:rPrChange>
          </w:rPr>
          <w:t>regionálneho</w:t>
        </w:r>
      </w:moveFrom>
      <w:moveFromRangeEnd w:id="330"/>
      <w:del w:id="332" w:author="Autor">
        <w:r w:rsidRPr="00222A7E">
          <w:delText xml:space="preserve"> </w:delText>
        </w:r>
      </w:del>
      <w:moveFromRangeStart w:id="333" w:author="Autor" w:name="move528049179"/>
      <w:moveFrom w:id="334" w:author="Autor">
        <w:r w:rsidR="00D77E89" w:rsidRPr="004233D3">
          <w:rPr>
            <w:rFonts w:ascii="Arial" w:hAnsi="Arial"/>
            <w:sz w:val="20"/>
            <w:rPrChange w:id="335" w:author="Autor">
              <w:rPr/>
            </w:rPrChange>
          </w:rPr>
          <w:t>rozvoja</w:t>
        </w:r>
      </w:moveFrom>
      <w:moveFromRangeEnd w:id="333"/>
      <w:del w:id="336" w:author="Autor">
        <w:r w:rsidRPr="00222A7E">
          <w:delText>, Európsky sociálny fond, Kohézny fond, Európsky poľnohospodársky fond pre rozvoj vidieka a Európsky námorný a rybársky fond</w:delText>
        </w:r>
        <w:r>
          <w:delText>.</w:delText>
        </w:r>
      </w:del>
    </w:p>
    <w:p w14:paraId="0B0F49ED" w14:textId="77777777" w:rsidR="00BB0887" w:rsidRPr="004233D3" w:rsidRDefault="00536BD4" w:rsidP="004233D3">
      <w:pPr>
        <w:pStyle w:val="SRKNorm"/>
        <w:numPr>
          <w:ilvl w:val="0"/>
          <w:numId w:val="62"/>
        </w:numPr>
        <w:spacing w:before="120" w:after="120"/>
        <w:contextualSpacing w:val="0"/>
        <w:rPr>
          <w:moveFrom w:id="337" w:author="Autor"/>
          <w:rPrChange w:id="338" w:author="Autor">
            <w:rPr>
              <w:moveFrom w:id="339" w:author="Autor"/>
              <w:b/>
            </w:rPr>
          </w:rPrChange>
        </w:rPr>
        <w:pPrChange w:id="340" w:author="Autor">
          <w:pPr>
            <w:spacing w:after="120"/>
            <w:jc w:val="both"/>
          </w:pPr>
        </w:pPrChange>
      </w:pPr>
      <w:del w:id="341" w:author="Autor">
        <w:r w:rsidRPr="00306A04">
          <w:rPr>
            <w:b/>
          </w:rPr>
          <w:delText xml:space="preserve">Prijímateľ TP </w:delText>
        </w:r>
        <w:r>
          <w:delText>– prijímateľ, realizujúci projekt technickej pomoci.</w:delText>
        </w:r>
      </w:del>
      <w:moveFromRangeStart w:id="342" w:author="Autor" w:name="move528049180"/>
      <w:moveFrom w:id="343" w:author="Autor">
        <w:r w:rsidR="00BB0887" w:rsidRPr="00BB0887">
          <w:rPr>
            <w:szCs w:val="22"/>
          </w:rPr>
          <w:t xml:space="preserve">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  </w:r>
      </w:moveFrom>
    </w:p>
    <w:moveFromRangeEnd w:id="342"/>
    <w:p w14:paraId="13098154" w14:textId="77777777" w:rsidR="00BB0887" w:rsidRPr="00BB0887" w:rsidRDefault="00536BD4" w:rsidP="004233D3">
      <w:pPr>
        <w:pStyle w:val="SRKNorm"/>
        <w:numPr>
          <w:ilvl w:val="0"/>
          <w:numId w:val="62"/>
        </w:numPr>
        <w:spacing w:before="120" w:after="120"/>
        <w:contextualSpacing w:val="0"/>
        <w:rPr>
          <w:moveFrom w:id="344" w:author="Autor"/>
          <w:szCs w:val="22"/>
        </w:rPr>
        <w:pPrChange w:id="345" w:author="Autor">
          <w:pPr>
            <w:spacing w:after="120"/>
            <w:jc w:val="both"/>
          </w:pPr>
        </w:pPrChange>
      </w:pPr>
      <w:del w:id="346" w:author="Autor">
        <w:r w:rsidRPr="002C241B">
          <w:rPr>
            <w:b/>
          </w:rPr>
          <w:delText xml:space="preserve">Projekt </w:delText>
        </w:r>
        <w:r>
          <w:rPr>
            <w:b/>
          </w:rPr>
          <w:delText xml:space="preserve">technickej pomoci (projekt TP) </w:delText>
        </w:r>
        <w:r>
          <w:delText>–</w:delText>
        </w:r>
        <w:r w:rsidRPr="002C241B">
          <w:delText xml:space="preserve"> </w:delText>
        </w:r>
        <w:r>
          <w:delText xml:space="preserve">projekt, zameraný na podporovanie činností v zmysle článku 59 všeobecného nariadenia. </w:delText>
        </w:r>
        <w:r w:rsidR="007B38E7">
          <w:delText>Na</w:delText>
        </w:r>
        <w:r>
          <w:delText xml:space="preserve"> účely tohto metodického pokynu sa ako projekt TP označuje aj žiadosť o NFP predložená v rámci vyzvania na prípravu a predloženie projektu technickej pomoci.</w:delText>
        </w:r>
      </w:del>
      <w:moveFromRangeStart w:id="347" w:author="Autor" w:name="move528049181"/>
      <w:moveFrom w:id="348" w:author="Autor">
        <w:r w:rsidR="00BB0887" w:rsidRPr="00BB0887">
          <w:rPr>
            <w:szCs w:val="22"/>
          </w:rPr>
          <w:t xml:space="preserve"> V prípade, ak sa v texte metodického pokynu používa v zmysle všeobecného nariadenia pojem „operácia“, myslí sa tým v zmysle zákona o príspevku z EŠIF pojem „projekt“.</w:t>
        </w:r>
      </w:moveFrom>
    </w:p>
    <w:moveFromRangeEnd w:id="347"/>
    <w:p w14:paraId="6EB3221E" w14:textId="77777777" w:rsidR="00536BD4" w:rsidRDefault="00536BD4" w:rsidP="00FD211D">
      <w:pPr>
        <w:jc w:val="both"/>
        <w:rPr>
          <w:del w:id="349" w:author="Autor"/>
        </w:rPr>
      </w:pPr>
    </w:p>
    <w:p w14:paraId="6930D859" w14:textId="77777777" w:rsidR="00536BD4" w:rsidRDefault="00536BD4" w:rsidP="00691955">
      <w:pPr>
        <w:jc w:val="both"/>
        <w:rPr>
          <w:del w:id="350" w:author="Autor"/>
        </w:rPr>
      </w:pPr>
      <w:del w:id="351" w:author="Autor">
        <w:r>
          <w:delText>Ďalšie skratky a pojmy sú zadefinované v Systéme riadenia EŠIF.</w:delText>
        </w:r>
      </w:del>
    </w:p>
    <w:p w14:paraId="11E8CD7D" w14:textId="77777777" w:rsidR="0002420F" w:rsidRDefault="0002420F" w:rsidP="0002420F">
      <w:pPr>
        <w:pStyle w:val="MPCKO1"/>
        <w:rPr>
          <w:del w:id="352" w:author="Autor"/>
        </w:rPr>
      </w:pPr>
      <w:del w:id="353" w:author="Autor">
        <w:r>
          <w:lastRenderedPageBreak/>
          <w:delText xml:space="preserve"> </w:delText>
        </w:r>
        <w:bookmarkStart w:id="354" w:name="_Toc443564784"/>
        <w:r>
          <w:delText>Zoznam príloh</w:delText>
        </w:r>
        <w:bookmarkEnd w:id="354"/>
      </w:del>
    </w:p>
    <w:p w14:paraId="207B2CBB" w14:textId="2B1FF141" w:rsidR="00536BD4" w:rsidRPr="001E3FFE" w:rsidRDefault="005C2A33" w:rsidP="004233D3">
      <w:pPr>
        <w:spacing w:after="120"/>
        <w:jc w:val="both"/>
        <w:rPr>
          <w:i/>
          <w:color w:val="FF0000"/>
        </w:rPr>
        <w:pPrChange w:id="355" w:author="Autor">
          <w:pPr>
            <w:pStyle w:val="Odsekzoznamu"/>
            <w:numPr>
              <w:numId w:val="58"/>
            </w:numPr>
            <w:ind w:left="426" w:hanging="426"/>
            <w:jc w:val="both"/>
          </w:pPr>
        </w:pPrChange>
      </w:pPr>
      <w:del w:id="356" w:author="Autor">
        <w:r>
          <w:delText>Vyzvanie na projekty technickej pomoci</w:delText>
        </w:r>
      </w:del>
    </w:p>
    <w:sectPr w:rsidR="00536BD4" w:rsidRPr="001E3FFE" w:rsidSect="00623659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F423F" w14:textId="77777777" w:rsidR="00023189" w:rsidRDefault="00023189" w:rsidP="00B948E0">
      <w:r>
        <w:separator/>
      </w:r>
    </w:p>
  </w:endnote>
  <w:endnote w:type="continuationSeparator" w:id="0">
    <w:p w14:paraId="54088C8E" w14:textId="77777777" w:rsidR="00023189" w:rsidRDefault="00023189" w:rsidP="00B948E0">
      <w:r>
        <w:continuationSeparator/>
      </w:r>
    </w:p>
  </w:endnote>
  <w:endnote w:type="continuationNotice" w:id="1">
    <w:p w14:paraId="492FA597" w14:textId="77777777" w:rsidR="00023189" w:rsidRDefault="00023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1A0E4" w14:textId="77777777" w:rsidR="0048391E" w:rsidRDefault="004839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54979" w14:textId="77777777" w:rsidR="00082B48" w:rsidRPr="00CF60E2" w:rsidRDefault="00082B48" w:rsidP="00CF60E2">
    <w:pPr>
      <w:tabs>
        <w:tab w:val="center" w:pos="4536"/>
        <w:tab w:val="right" w:pos="9072"/>
      </w:tabs>
      <w:jc w:val="right"/>
      <w:rPr>
        <w:del w:id="369" w:author="Autor"/>
      </w:rPr>
    </w:pPr>
    <w:del w:id="37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8687E" wp14:editId="093D8FFB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17" name="Rovná spojnic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EAEFA" id="Rovná spojnica 1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delText xml:space="preserve"> </w:delText>
      </w:r>
    </w:del>
  </w:p>
  <w:p w14:paraId="4074C9B2" w14:textId="1630909C" w:rsidR="00082B48" w:rsidRPr="00CF60E2" w:rsidRDefault="00082B48" w:rsidP="00CF60E2">
    <w:pPr>
      <w:tabs>
        <w:tab w:val="center" w:pos="4536"/>
        <w:tab w:val="right" w:pos="9072"/>
      </w:tabs>
      <w:jc w:val="right"/>
      <w:rPr>
        <w:ins w:id="371" w:author="Autor"/>
      </w:rPr>
    </w:pPr>
    <w:del w:id="372" w:author="Autor">
      <w:r>
        <w:rPr>
          <w:noProof/>
        </w:rPr>
        <w:drawing>
          <wp:anchor distT="0" distB="0" distL="114300" distR="114300" simplePos="0" relativeHeight="251662336" behindDoc="1" locked="0" layoutInCell="1" allowOverlap="1" wp14:anchorId="19C93A5F" wp14:editId="57D10C1A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37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BC80F3" wp14:editId="11ABC25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77695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t xml:space="preserve"> </w:t>
      </w:r>
    </w:ins>
  </w:p>
  <w:p w14:paraId="5B6A90AC" w14:textId="2A851BFD" w:rsidR="00082B48" w:rsidRPr="00CF60E2" w:rsidRDefault="00082B48" w:rsidP="00CF60E2">
    <w:pPr>
      <w:tabs>
        <w:tab w:val="center" w:pos="4536"/>
        <w:tab w:val="right" w:pos="9072"/>
      </w:tabs>
      <w:jc w:val="right"/>
    </w:pPr>
    <w:ins w:id="374" w:author="Autor">
      <w:r>
        <w:rPr>
          <w:noProof/>
        </w:rPr>
        <w:drawing>
          <wp:anchor distT="0" distB="0" distL="114300" distR="114300" simplePos="0" relativeHeight="251656704" behindDoc="1" locked="0" layoutInCell="1" allowOverlap="1" wp14:anchorId="054A87AE" wp14:editId="1743C10E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4233D3">
      <w:rPr>
        <w:noProof/>
      </w:rPr>
      <w:t>6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871D0" w14:textId="77777777" w:rsidR="0048391E" w:rsidRDefault="004839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3868F" w14:textId="77777777" w:rsidR="00023189" w:rsidRDefault="00023189" w:rsidP="00B948E0">
      <w:r>
        <w:separator/>
      </w:r>
    </w:p>
  </w:footnote>
  <w:footnote w:type="continuationSeparator" w:id="0">
    <w:p w14:paraId="34DC16F7" w14:textId="77777777" w:rsidR="00023189" w:rsidRDefault="00023189" w:rsidP="00B948E0">
      <w:r>
        <w:continuationSeparator/>
      </w:r>
    </w:p>
  </w:footnote>
  <w:footnote w:type="continuationNotice" w:id="1">
    <w:p w14:paraId="4827F816" w14:textId="77777777" w:rsidR="00023189" w:rsidRDefault="00023189"/>
  </w:footnote>
  <w:footnote w:id="2">
    <w:p w14:paraId="306FD315" w14:textId="05A20E80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</w:t>
      </w:r>
      <w:del w:id="135" w:author="Autor">
        <w:r>
          <w:delText>,</w:delText>
        </w:r>
      </w:del>
      <w:r>
        <w:t xml:space="preserve"> podporené z operačného programu Technická pomoc pre programové obdobie 2014 – 2020.</w:t>
      </w:r>
    </w:p>
  </w:footnote>
  <w:footnote w:id="3">
    <w:p w14:paraId="4D019B9A" w14:textId="770B3FF8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</w:t>
      </w:r>
      <w:del w:id="138" w:author="Autor">
        <w:r>
          <w:delText>,</w:delText>
        </w:r>
      </w:del>
      <w:r>
        <w:t xml:space="preserve"> zapojených do implementácie Európskeho poľnohospodárskeho fondu pre rozvoj vidieka.</w:t>
      </w:r>
    </w:p>
  </w:footnote>
  <w:footnote w:id="4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5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6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7">
    <w:p w14:paraId="328D822A" w14:textId="77777777" w:rsidR="00DB7FC9" w:rsidRDefault="00DB7FC9" w:rsidP="006A24E9">
      <w:pPr>
        <w:pStyle w:val="Textpoznmkypodiarou"/>
        <w:jc w:val="both"/>
        <w:rPr>
          <w:ins w:id="212" w:author="Autor"/>
        </w:rPr>
      </w:pPr>
      <w:ins w:id="213" w:author="Autor">
        <w:r>
          <w:rPr>
            <w:rStyle w:val="Odkaznapoznmkupodiarou"/>
          </w:rPr>
          <w:footnoteRef/>
        </w:r>
        <w:r>
          <w:t xml:space="preserve"> V prípade projektov technickej pomoci, ktoré sú zamerané na špecifické oblasti</w:t>
        </w:r>
        <w:r w:rsidR="006D26B5">
          <w:t xml:space="preserve"> určené RO </w:t>
        </w:r>
        <w:r>
          <w:t>(napr. vývoj IT) sa odporúča zabezpečiť</w:t>
        </w:r>
        <w:r w:rsidR="007A128F">
          <w:t xml:space="preserve"> </w:t>
        </w:r>
        <w:r>
          <w:t xml:space="preserve">externého odborníka/interného zamestnanca, ktorý disponuje relevantným vzdelaním </w:t>
        </w:r>
        <w:r w:rsidR="006D26B5">
          <w:t xml:space="preserve"> a/alebo praxou </w:t>
        </w:r>
        <w:r>
          <w:t>v danej problematike</w:t>
        </w:r>
        <w:r w:rsidR="007A128F">
          <w:t>, najmä s ohľadom na odborné posúdenie hospodárnosti položiek</w:t>
        </w:r>
        <w:r>
          <w:t>.</w:t>
        </w:r>
      </w:ins>
    </w:p>
  </w:footnote>
  <w:footnote w:id="8">
    <w:p w14:paraId="34BF16AA" w14:textId="264E4FE4" w:rsidR="00F15714" w:rsidRDefault="00F15714">
      <w:pPr>
        <w:pStyle w:val="Textpoznmkypodiarou"/>
        <w:rPr>
          <w:ins w:id="237" w:author="Autor"/>
        </w:rPr>
      </w:pPr>
      <w:ins w:id="238" w:author="Autor">
        <w:r>
          <w:rPr>
            <w:rStyle w:val="Odkaznapoznmkupodiarou"/>
          </w:rPr>
          <w:footnoteRef/>
        </w:r>
        <w:r>
          <w:t xml:space="preserve"> V prípade, ak prijímateľ a poskytovateľ je tá istá osoba, pred vydaním rozhodnutia o schválení žiadosti o poskytnutie NFP. </w:t>
        </w:r>
      </w:ins>
    </w:p>
  </w:footnote>
  <w:footnote w:id="9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0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1">
    <w:p w14:paraId="4F75FB69" w14:textId="5F1BAED2" w:rsidR="002F37A5" w:rsidRDefault="002F37A5">
      <w:pPr>
        <w:pStyle w:val="Textpoznmkypodiarou"/>
        <w:rPr>
          <w:ins w:id="245" w:author="Autor"/>
        </w:rPr>
      </w:pPr>
      <w:ins w:id="246" w:author="Autor">
        <w:r>
          <w:rPr>
            <w:rStyle w:val="Odkaznapoznmkupodiarou"/>
          </w:rPr>
          <w:footnoteRef/>
        </w:r>
        <w:r>
          <w:t xml:space="preserve"> </w:t>
        </w:r>
        <w:r w:rsidRPr="002F37A5">
          <w:t>Na projekty TP programov podporovaných z ESF sa nevzťahuje povinnosť v zmysle nariadenia o ESF týkajúca sa z</w:t>
        </w:r>
        <w:r>
          <w:t>beru údajov o jednotlivých účas</w:t>
        </w:r>
        <w:r w:rsidRPr="002F37A5">
          <w:t>t</w:t>
        </w:r>
        <w:r>
          <w:t>n</w:t>
        </w:r>
        <w:r w:rsidRPr="002F37A5">
          <w:t>íkoch projektov.</w:t>
        </w:r>
      </w:ins>
    </w:p>
  </w:footnote>
  <w:footnote w:id="12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3">
    <w:p w14:paraId="5BA38D48" w14:textId="77777777" w:rsidR="00FC57C8" w:rsidRDefault="00FC57C8">
      <w:pPr>
        <w:pStyle w:val="Textpoznmkypodiarou"/>
        <w:rPr>
          <w:ins w:id="254" w:author="Autor"/>
        </w:rPr>
      </w:pPr>
      <w:ins w:id="255" w:author="Autor">
        <w:r>
          <w:rPr>
            <w:rStyle w:val="Odkaznapoznmkupodiarou"/>
          </w:rPr>
          <w:footnoteRef/>
        </w:r>
        <w:r>
          <w:t xml:space="preserve"> Pokiaľ sa v rámci projektu TP neuskutoční investícia do infraštruktúry.</w:t>
        </w:r>
      </w:ins>
    </w:p>
  </w:footnote>
  <w:footnote w:id="14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5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ins w:id="263" w:author="Autor">
        <w:r w:rsidR="0063652C">
          <w:t>,</w:t>
        </w:r>
      </w:ins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7777777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ins w:id="264" w:author="Autor">
        <w:r w:rsidR="0063652C">
          <w:t>,</w:t>
        </w:r>
      </w:ins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6">
    <w:p w14:paraId="50B45DBE" w14:textId="7AD5CC4B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 xml:space="preserve"> prípade pracovného výkazu štatutárneho orgánu prijímateľa TP podpisuje pracovný výkaz orgán, ktorý ho vymenoval alebo </w:t>
      </w:r>
      <w:del w:id="275" w:author="Autor">
        <w:r w:rsidR="003B3F93">
          <w:delText>zvoli</w:delText>
        </w:r>
      </w:del>
      <w:ins w:id="276" w:author="Autor">
        <w:r w:rsidR="003B3F93">
          <w:t>zvoli</w:t>
        </w:r>
        <w:r w:rsidR="0063652C">
          <w:t>l</w:t>
        </w:r>
      </w:ins>
      <w:r w:rsidR="003B3F93">
        <w:t xml:space="preserve"> v zmysle § 4 zákona o výkone prác vo verejnom záujme.</w:t>
      </w:r>
    </w:p>
  </w:footnote>
  <w:footnote w:id="17">
    <w:p w14:paraId="4017C76B" w14:textId="5F5C4276" w:rsidR="00B07858" w:rsidRPr="007F3CE6" w:rsidRDefault="00B07858" w:rsidP="007F3CE6">
      <w:pPr>
        <w:pStyle w:val="SRKNorm"/>
        <w:numPr>
          <w:ilvl w:val="0"/>
          <w:numId w:val="0"/>
        </w:numPr>
        <w:spacing w:before="120" w:after="120"/>
        <w:contextualSpacing w:val="0"/>
        <w:rPr>
          <w:ins w:id="280" w:author="Autor"/>
          <w:sz w:val="20"/>
          <w:szCs w:val="20"/>
        </w:rPr>
      </w:pPr>
      <w:ins w:id="281" w:author="Autor">
        <w:r w:rsidRPr="007F3CE6">
          <w:rPr>
            <w:rStyle w:val="Odkaznapoznmkupodiarou"/>
            <w:sz w:val="20"/>
            <w:szCs w:val="20"/>
          </w:rPr>
          <w:footnoteRef/>
        </w:r>
        <w:r>
          <w:rPr>
            <w:sz w:val="20"/>
            <w:szCs w:val="20"/>
          </w:rPr>
          <w:t xml:space="preserve">V uvedenom prípade použije RO na </w:t>
        </w:r>
        <w:r w:rsidRPr="007F3CE6">
          <w:rPr>
            <w:sz w:val="20"/>
            <w:szCs w:val="20"/>
          </w:rPr>
          <w:t>výpočet nasledujúce sumy:</w:t>
        </w:r>
      </w:ins>
    </w:p>
    <w:p w14:paraId="6B4A18BA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ins w:id="282" w:author="Autor"/>
          <w:sz w:val="20"/>
          <w:szCs w:val="20"/>
        </w:rPr>
      </w:pPr>
      <w:ins w:id="283" w:author="Autor">
        <w:r w:rsidRPr="007F3CE6">
          <w:rPr>
            <w:sz w:val="20"/>
            <w:szCs w:val="20"/>
          </w:rPr>
          <w:t xml:space="preserve">štrukturálne fondy, pridelené v rámci cieľa Investovanie do rastu a zamestnanosti: 9 527 890 462,- € </w:t>
        </w:r>
      </w:ins>
    </w:p>
    <w:p w14:paraId="14A39501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ins w:id="284" w:author="Autor"/>
          <w:sz w:val="20"/>
          <w:szCs w:val="20"/>
        </w:rPr>
      </w:pPr>
      <w:ins w:id="285" w:author="Autor">
        <w:r w:rsidRPr="007F3CE6">
          <w:rPr>
            <w:sz w:val="20"/>
            <w:szCs w:val="20"/>
          </w:rPr>
          <w:t>prostriedky, pridelené v rámci cieľa Investovanie do rastu a zamestnanosti pre menej rozvinuté regióny: 9 199 151 642,- €</w:t>
        </w:r>
      </w:ins>
    </w:p>
    <w:p w14:paraId="6297FD89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ins w:id="286" w:author="Autor"/>
          <w:sz w:val="20"/>
          <w:szCs w:val="20"/>
        </w:rPr>
      </w:pPr>
      <w:ins w:id="287" w:author="Autor">
        <w:r w:rsidRPr="007F3CE6">
          <w:rPr>
            <w:sz w:val="20"/>
            <w:szCs w:val="20"/>
          </w:rPr>
          <w:t>prostriedky, pridelené v rámci cieľa Investovanie do rastu a zamestnanosti pre rozvinutejší región: 328 738 820,- €.</w:t>
        </w:r>
      </w:ins>
    </w:p>
    <w:p w14:paraId="70A7FC37" w14:textId="143B527B" w:rsidR="00B07858" w:rsidRDefault="00B07858">
      <w:pPr>
        <w:pStyle w:val="Textpoznmkypodiarou"/>
        <w:rPr>
          <w:ins w:id="288" w:author="Autor"/>
        </w:rPr>
      </w:pPr>
    </w:p>
  </w:footnote>
  <w:footnote w:id="18">
    <w:p w14:paraId="1300B44C" w14:textId="77777777" w:rsidR="00F85C7D" w:rsidRDefault="00F85C7D" w:rsidP="00F85C7D">
      <w:pPr>
        <w:pStyle w:val="Textpoznmkypodiarou"/>
        <w:jc w:val="both"/>
        <w:rPr>
          <w:del w:id="298" w:author="Autor"/>
        </w:rPr>
      </w:pPr>
      <w:del w:id="299" w:author="Autor">
        <w:r>
          <w:rPr>
            <w:rStyle w:val="Odkaznapoznmkupodiarou"/>
          </w:rPr>
          <w:footnoteRef/>
        </w:r>
        <w:r>
          <w:delTex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delText>
        </w:r>
      </w:del>
    </w:p>
  </w:footnote>
  <w:footnote w:id="19">
    <w:p w14:paraId="327D1BCA" w14:textId="77777777" w:rsidR="00F85C7D" w:rsidRDefault="00F85C7D" w:rsidP="00F85C7D">
      <w:pPr>
        <w:pStyle w:val="Textpoznmkypodiarou"/>
        <w:jc w:val="both"/>
        <w:rPr>
          <w:ins w:id="301" w:author="Autor"/>
        </w:rPr>
      </w:pPr>
      <w:ins w:id="302" w:author="Autor">
        <w:r>
          <w:rPr>
            <w:rStyle w:val="Odkaznapoznmkupodiarou"/>
          </w:rPr>
          <w:footnoteRef/>
        </w:r>
        <w:r>
  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  </w:r>
      </w:ins>
    </w:p>
  </w:footnote>
  <w:footnote w:id="20">
    <w:p w14:paraId="20452AA0" w14:textId="77777777" w:rsidR="00B60FBD" w:rsidRDefault="00B60FBD">
      <w:pPr>
        <w:pStyle w:val="Textpoznmkypodiarou"/>
        <w:rPr>
          <w:del w:id="312" w:author="Autor"/>
        </w:rPr>
      </w:pPr>
      <w:del w:id="313" w:author="Autor">
        <w:r>
          <w:rPr>
            <w:rStyle w:val="Odkaznapoznmkupodiarou"/>
          </w:rPr>
          <w:footnoteRef/>
        </w:r>
        <w:r>
          <w:delText xml:space="preserve"> </w:delText>
        </w:r>
        <w:r w:rsidRPr="00B257CC">
          <w:delText>Nevzťahuje sa na situáciu, uvedenú v odseku 11 tejto kapitoly.</w:delText>
        </w:r>
      </w:del>
    </w:p>
  </w:footnote>
  <w:footnote w:id="21">
    <w:p w14:paraId="260DEFE5" w14:textId="77777777" w:rsidR="00F85C7D" w:rsidRDefault="00F85C7D" w:rsidP="00F85C7D">
      <w:pPr>
        <w:pStyle w:val="Textpoznmkypodiarou"/>
        <w:jc w:val="both"/>
        <w:rPr>
          <w:del w:id="316" w:author="Autor"/>
        </w:rPr>
      </w:pPr>
      <w:del w:id="317" w:author="Autor">
        <w:r>
          <w:rPr>
            <w:rStyle w:val="Odkaznapoznmkupodiarou"/>
          </w:rPr>
          <w:footnoteRef/>
        </w:r>
        <w:r>
          <w:delText xml:space="preserve"> Operácie, spadajúce pod tematické ciele, zadefinované v článku 9 všeobecného nariadenia. Pri operáciách technickej pomoci sa tematický cieľ neuplatňuje.</w:delText>
        </w:r>
      </w:del>
    </w:p>
  </w:footnote>
  <w:footnote w:id="22">
    <w:p w14:paraId="7FB8F5DC" w14:textId="77777777" w:rsidR="00F85C7D" w:rsidRDefault="00F85C7D" w:rsidP="00F85C7D">
      <w:pPr>
        <w:pStyle w:val="Textpoznmkypodiarou"/>
        <w:jc w:val="both"/>
        <w:rPr>
          <w:del w:id="318" w:author="Autor"/>
        </w:rPr>
      </w:pPr>
      <w:del w:id="319" w:author="Autor">
        <w:r w:rsidRPr="00FD290A">
          <w:rPr>
            <w:rStyle w:val="Odkaznapoznmkupodiarou"/>
          </w:rPr>
          <w:footnoteRef/>
        </w:r>
        <w:r w:rsidRPr="00FD290A">
          <w:delText xml:space="preserve"> Vzhľadom na prierezový charakter sa pri všetkých projektoch operačného programu Technická pomoc uplatní alokačné kritérium</w:delText>
        </w:r>
        <w:r w:rsidRPr="003F22A8">
          <w:delText xml:space="preserve"> v pomere 96,55 % na </w:delText>
        </w:r>
        <w:r w:rsidRPr="00FD290A">
          <w:delText>menej rozvinuté</w:delText>
        </w:r>
        <w:r w:rsidRPr="003F22A8">
          <w:delText xml:space="preserve"> región</w:delText>
        </w:r>
        <w:r w:rsidRPr="00FD290A">
          <w:delText>y</w:delText>
        </w:r>
        <w:r w:rsidRPr="003F22A8">
          <w:delText xml:space="preserve"> / 3,45 % na rozvinutejší región</w:delText>
        </w:r>
        <w:r w:rsidRPr="00FD290A">
          <w:delText>.</w:delText>
        </w:r>
        <w:r>
          <w:delText xml:space="preserve"> </w:delText>
        </w:r>
      </w:del>
    </w:p>
  </w:footnote>
  <w:footnote w:id="23">
    <w:p w14:paraId="75BCF8AC" w14:textId="77777777" w:rsidR="00082B48" w:rsidRDefault="00082B48" w:rsidP="00FD211D">
      <w:pPr>
        <w:pStyle w:val="Textpoznmkypodiarou"/>
        <w:jc w:val="both"/>
        <w:rPr>
          <w:del w:id="325" w:author="Autor"/>
        </w:rPr>
      </w:pPr>
      <w:del w:id="326" w:author="Autor">
        <w:r>
          <w:rPr>
            <w:rStyle w:val="Odkaznapoznmkupodiarou"/>
          </w:rPr>
          <w:footnoteRef/>
        </w:r>
        <w:r>
          <w:delText xml:space="preserve"> </w:delText>
        </w:r>
        <w:r w:rsidRPr="0059540C">
          <w:delText>Metodický pokyn neupravuje pravidlá implementácie technickej pomoci Európskeho poľnohospodárskeho fondu pre rozvoj vidieka.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EEB2" w14:textId="77777777" w:rsidR="0048391E" w:rsidRDefault="0048391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FD512" w14:textId="77777777" w:rsidR="00DC5D44" w:rsidRPr="00CF60E2" w:rsidRDefault="00DC5D44" w:rsidP="00DC5D44">
    <w:pPr>
      <w:tabs>
        <w:tab w:val="center" w:pos="4536"/>
        <w:tab w:val="right" w:pos="9072"/>
      </w:tabs>
      <w:rPr>
        <w:del w:id="357" w:author="Autor"/>
      </w:rPr>
    </w:pPr>
    <w:del w:id="358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D195" wp14:editId="24CE03E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6" name="Rovná spojnic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552B9" id="Rovná spojnica 16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wbDw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n6xsGw8C&#10;AAAIBAAADgAAAAAAAAAAAAAAAAAuAgAAZHJzL2Uyb0RvYy54bWxQSwECLQAUAAYACAAAACEAU6BO&#10;R90AAAAH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359" w:author="Autor"/>
  <w:sdt>
    <w:sdtPr>
      <w:rPr>
        <w:szCs w:val="20"/>
      </w:rPr>
      <w:id w:val="-83849343"/>
      <w:date w:fullDate="2016-08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59"/>
      <w:p w14:paraId="3AEEFD84" w14:textId="77777777" w:rsidR="00DC5D44" w:rsidRPr="00347FAD" w:rsidRDefault="00DE0B9E" w:rsidP="004E16C5">
        <w:pPr>
          <w:tabs>
            <w:tab w:val="center" w:pos="4536"/>
            <w:tab w:val="right" w:pos="9072"/>
          </w:tabs>
          <w:jc w:val="right"/>
          <w:rPr>
            <w:del w:id="360" w:author="Autor"/>
            <w:szCs w:val="20"/>
          </w:rPr>
        </w:pPr>
        <w:del w:id="361" w:author="Autor">
          <w:r>
            <w:rPr>
              <w:szCs w:val="20"/>
            </w:rPr>
            <w:delText>11.08.2016</w:delText>
          </w:r>
        </w:del>
      </w:p>
      <w:customXmlDelRangeStart w:id="362" w:author="Autor"/>
    </w:sdtContent>
  </w:sdt>
  <w:customXmlDelRangeEnd w:id="362"/>
  <w:p w14:paraId="049FDF17" w14:textId="75DD03FD" w:rsidR="00DC5D44" w:rsidRPr="00CF60E2" w:rsidRDefault="00DC5D44" w:rsidP="00DC5D44">
    <w:pPr>
      <w:tabs>
        <w:tab w:val="center" w:pos="4536"/>
        <w:tab w:val="right" w:pos="9072"/>
      </w:tabs>
      <w:rPr>
        <w:ins w:id="363" w:author="Autor"/>
      </w:rPr>
    </w:pPr>
    <w:ins w:id="364" w:author="Autor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77DC89" wp14:editId="535448A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7BA39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65" w:author="Autor"/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65"/>
      <w:p w14:paraId="043E2C82" w14:textId="517DF9A1" w:rsidR="00DC5D44" w:rsidRPr="00347FAD" w:rsidRDefault="006A24E9" w:rsidP="004E16C5">
        <w:pPr>
          <w:tabs>
            <w:tab w:val="center" w:pos="4536"/>
            <w:tab w:val="right" w:pos="9072"/>
          </w:tabs>
          <w:jc w:val="right"/>
          <w:rPr>
            <w:ins w:id="366" w:author="Autor"/>
            <w:szCs w:val="20"/>
          </w:rPr>
        </w:pPr>
        <w:ins w:id="367" w:author="Autor">
          <w:r>
            <w:rPr>
              <w:szCs w:val="20"/>
            </w:rPr>
            <w:t>31.10.2018</w:t>
          </w:r>
        </w:ins>
      </w:p>
      <w:customXmlInsRangeStart w:id="368" w:author="Autor"/>
    </w:sdtContent>
  </w:sdt>
  <w:customXmlInsRangeEnd w:id="368"/>
  <w:p w14:paraId="603E1EB6" w14:textId="77777777" w:rsidR="00082B48" w:rsidRDefault="00082B48" w:rsidP="00F20B4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82B9E" w14:textId="77777777" w:rsidR="0048391E" w:rsidRDefault="004839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4A00"/>
    <w:rsid w:val="00006805"/>
    <w:rsid w:val="00013D3C"/>
    <w:rsid w:val="00014646"/>
    <w:rsid w:val="00016C16"/>
    <w:rsid w:val="00023189"/>
    <w:rsid w:val="000241CD"/>
    <w:rsid w:val="0002420F"/>
    <w:rsid w:val="0003129F"/>
    <w:rsid w:val="00037AB0"/>
    <w:rsid w:val="00050728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10760E"/>
    <w:rsid w:val="00112316"/>
    <w:rsid w:val="00116153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245F"/>
    <w:rsid w:val="002201AB"/>
    <w:rsid w:val="00220301"/>
    <w:rsid w:val="0022129B"/>
    <w:rsid w:val="00222A7E"/>
    <w:rsid w:val="00222EED"/>
    <w:rsid w:val="002259C4"/>
    <w:rsid w:val="00225A05"/>
    <w:rsid w:val="002272C8"/>
    <w:rsid w:val="00227BED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5504"/>
    <w:rsid w:val="002854F7"/>
    <w:rsid w:val="002867E8"/>
    <w:rsid w:val="00290045"/>
    <w:rsid w:val="00290B82"/>
    <w:rsid w:val="00292D31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0F73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405CE8"/>
    <w:rsid w:val="0041406E"/>
    <w:rsid w:val="004146F5"/>
    <w:rsid w:val="0041684C"/>
    <w:rsid w:val="00416E2D"/>
    <w:rsid w:val="004233D3"/>
    <w:rsid w:val="00426200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4474"/>
    <w:rsid w:val="005068D7"/>
    <w:rsid w:val="005122F6"/>
    <w:rsid w:val="0051259E"/>
    <w:rsid w:val="005134CF"/>
    <w:rsid w:val="00515E63"/>
    <w:rsid w:val="005202DA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32E8"/>
    <w:rsid w:val="00593D38"/>
    <w:rsid w:val="0059540C"/>
    <w:rsid w:val="005A7241"/>
    <w:rsid w:val="005A746A"/>
    <w:rsid w:val="005B1425"/>
    <w:rsid w:val="005B463D"/>
    <w:rsid w:val="005B49EF"/>
    <w:rsid w:val="005B4A5E"/>
    <w:rsid w:val="005C0184"/>
    <w:rsid w:val="005C2A33"/>
    <w:rsid w:val="005C6A44"/>
    <w:rsid w:val="005D24F2"/>
    <w:rsid w:val="005D4345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2D7A"/>
    <w:rsid w:val="00623659"/>
    <w:rsid w:val="00624678"/>
    <w:rsid w:val="00631294"/>
    <w:rsid w:val="00632F36"/>
    <w:rsid w:val="00634302"/>
    <w:rsid w:val="00636101"/>
    <w:rsid w:val="0063652C"/>
    <w:rsid w:val="00642A4C"/>
    <w:rsid w:val="00642B75"/>
    <w:rsid w:val="00645379"/>
    <w:rsid w:val="006479DF"/>
    <w:rsid w:val="006516B8"/>
    <w:rsid w:val="00651D2D"/>
    <w:rsid w:val="00660DCB"/>
    <w:rsid w:val="00662197"/>
    <w:rsid w:val="006719A0"/>
    <w:rsid w:val="0068219C"/>
    <w:rsid w:val="00682A24"/>
    <w:rsid w:val="00687102"/>
    <w:rsid w:val="0069077F"/>
    <w:rsid w:val="00691955"/>
    <w:rsid w:val="00693B26"/>
    <w:rsid w:val="006A24E9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702172"/>
    <w:rsid w:val="00707771"/>
    <w:rsid w:val="00716396"/>
    <w:rsid w:val="007203AE"/>
    <w:rsid w:val="0073520B"/>
    <w:rsid w:val="007364DD"/>
    <w:rsid w:val="007410F9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43E6"/>
    <w:rsid w:val="00874F4D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6284"/>
    <w:rsid w:val="00931762"/>
    <w:rsid w:val="00931A59"/>
    <w:rsid w:val="00932A84"/>
    <w:rsid w:val="00940748"/>
    <w:rsid w:val="00943963"/>
    <w:rsid w:val="009455E7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94501"/>
    <w:rsid w:val="0099578C"/>
    <w:rsid w:val="009A2B18"/>
    <w:rsid w:val="009A6DB0"/>
    <w:rsid w:val="009B2559"/>
    <w:rsid w:val="009B421D"/>
    <w:rsid w:val="009B58D3"/>
    <w:rsid w:val="009B70DE"/>
    <w:rsid w:val="009C32A6"/>
    <w:rsid w:val="009D0F47"/>
    <w:rsid w:val="009D1B1E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5030"/>
    <w:rsid w:val="00A51174"/>
    <w:rsid w:val="00A70690"/>
    <w:rsid w:val="00A723D4"/>
    <w:rsid w:val="00A733BE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A2BAA"/>
    <w:rsid w:val="00AB020E"/>
    <w:rsid w:val="00AB0368"/>
    <w:rsid w:val="00AB29E7"/>
    <w:rsid w:val="00AB668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6626"/>
    <w:rsid w:val="00D52EB4"/>
    <w:rsid w:val="00D57F2C"/>
    <w:rsid w:val="00D57F52"/>
    <w:rsid w:val="00D61BB6"/>
    <w:rsid w:val="00D70841"/>
    <w:rsid w:val="00D723EF"/>
    <w:rsid w:val="00D7507D"/>
    <w:rsid w:val="00D75277"/>
    <w:rsid w:val="00D77E89"/>
    <w:rsid w:val="00D80295"/>
    <w:rsid w:val="00D86963"/>
    <w:rsid w:val="00D86DA2"/>
    <w:rsid w:val="00D87850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A6311"/>
    <w:rsid w:val="00EB03B5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9" Type="http://schemas.openxmlformats.org/officeDocument/2006/relationships/diagramQuickStyle" Target="diagrams/quickStyle6.xml"/><Relationship Id="rId21" Type="http://schemas.microsoft.com/office/2007/relationships/diagramDrawing" Target="diagrams/drawing2.xml"/><Relationship Id="rId34" Type="http://schemas.openxmlformats.org/officeDocument/2006/relationships/diagramQuickStyle" Target="diagrams/quickStyle5.xml"/><Relationship Id="rId42" Type="http://schemas.openxmlformats.org/officeDocument/2006/relationships/diagramData" Target="diagrams/data7.xml"/><Relationship Id="rId47" Type="http://schemas.openxmlformats.org/officeDocument/2006/relationships/diagramData" Target="diagrams/data8.xml"/><Relationship Id="rId50" Type="http://schemas.openxmlformats.org/officeDocument/2006/relationships/diagramColors" Target="diagrams/colors8.xm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9" Type="http://schemas.openxmlformats.org/officeDocument/2006/relationships/diagramQuickStyle" Target="diagrams/quickStyle4.xml"/><Relationship Id="rId11" Type="http://schemas.openxmlformats.org/officeDocument/2006/relationships/image" Target="media/image4.png"/><Relationship Id="rId24" Type="http://schemas.openxmlformats.org/officeDocument/2006/relationships/diagramQuickStyle" Target="diagrams/quickStyle3.xml"/><Relationship Id="rId32" Type="http://schemas.openxmlformats.org/officeDocument/2006/relationships/diagramData" Target="diagrams/data5.xml"/><Relationship Id="rId37" Type="http://schemas.openxmlformats.org/officeDocument/2006/relationships/diagramData" Target="diagrams/data6.xml"/><Relationship Id="rId40" Type="http://schemas.openxmlformats.org/officeDocument/2006/relationships/diagramColors" Target="diagrams/colors6.xml"/><Relationship Id="rId45" Type="http://schemas.openxmlformats.org/officeDocument/2006/relationships/diagramColors" Target="diagrams/colors7.xm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diagramQuickStyle" Target="diagrams/quickStyle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diagramColors" Target="diagrams/colors5.xml"/><Relationship Id="rId43" Type="http://schemas.openxmlformats.org/officeDocument/2006/relationships/diagramLayout" Target="diagrams/layout7.xml"/><Relationship Id="rId48" Type="http://schemas.openxmlformats.org/officeDocument/2006/relationships/diagramLayout" Target="diagrams/layout8.xml"/><Relationship Id="rId56" Type="http://schemas.openxmlformats.org/officeDocument/2006/relationships/header" Target="header3.xml"/><Relationship Id="rId8" Type="http://schemas.openxmlformats.org/officeDocument/2006/relationships/image" Target="media/image1.emf"/><Relationship Id="rId51" Type="http://schemas.microsoft.com/office/2007/relationships/diagramDrawing" Target="diagrams/drawing8.xml"/><Relationship Id="rId3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diagramLayout" Target="diagrams/layout5.xml"/><Relationship Id="rId38" Type="http://schemas.openxmlformats.org/officeDocument/2006/relationships/diagramLayout" Target="diagrams/layout6.xml"/><Relationship Id="rId46" Type="http://schemas.microsoft.com/office/2007/relationships/diagramDrawing" Target="diagrams/drawing7.xml"/><Relationship Id="rId59" Type="http://schemas.openxmlformats.org/officeDocument/2006/relationships/glossaryDocument" Target="glossary/document.xml"/><Relationship Id="rId20" Type="http://schemas.openxmlformats.org/officeDocument/2006/relationships/diagramColors" Target="diagrams/colors2.xml"/><Relationship Id="rId41" Type="http://schemas.microsoft.com/office/2007/relationships/diagramDrawing" Target="diagrams/drawing6.xm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microsoft.com/office/2007/relationships/diagramDrawing" Target="diagrams/drawing5.xml"/><Relationship Id="rId49" Type="http://schemas.openxmlformats.org/officeDocument/2006/relationships/diagramQuickStyle" Target="diagrams/quickStyle8.xml"/><Relationship Id="rId57" Type="http://schemas.openxmlformats.org/officeDocument/2006/relationships/footer" Target="footer3.xml"/><Relationship Id="rId10" Type="http://schemas.openxmlformats.org/officeDocument/2006/relationships/image" Target="media/image3.png"/><Relationship Id="rId31" Type="http://schemas.microsoft.com/office/2007/relationships/diagramDrawing" Target="diagrams/drawing4.xml"/><Relationship Id="rId44" Type="http://schemas.openxmlformats.org/officeDocument/2006/relationships/diagramQuickStyle" Target="diagrams/quickStyle7.xml"/><Relationship Id="rId52" Type="http://schemas.openxmlformats.org/officeDocument/2006/relationships/header" Target="header1.xml"/><Relationship Id="rId6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11BA3978-3146-460D-AC3E-7BEDE617A079}" type="presOf" srcId="{B3BCC2D8-9F67-4CC2-AACA-8E2B09C90CE8}" destId="{6E6321DD-56B1-434F-8CE8-B89A0B2D92E1}" srcOrd="0" destOrd="0" presId="urn:microsoft.com/office/officeart/2005/8/layout/hierarchy2"/>
    <dgm:cxn modelId="{123AFEB4-DE1F-4FAF-A7D2-70AEEEC7CA16}" type="presOf" srcId="{4272607C-2EFF-438D-95CE-8B4156A635A9}" destId="{ED493A2D-26AF-47B5-8BBF-5B9827F6103A}" srcOrd="0" destOrd="0" presId="urn:microsoft.com/office/officeart/2005/8/layout/hierarchy2"/>
    <dgm:cxn modelId="{F3645901-C44F-48D7-B3A0-C1CAA54328FD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8084BEF6-57D7-4AB9-9EC4-A1A2E890AE17}" type="presOf" srcId="{514896FB-8E0C-4A0C-BEB0-99FAF1D3C7D7}" destId="{F3037E89-45BB-4B2D-A15C-2A7ED426B47C}" srcOrd="0" destOrd="0" presId="urn:microsoft.com/office/officeart/2005/8/layout/hierarchy2"/>
    <dgm:cxn modelId="{3BDE8BB3-850D-42B7-9CB0-B481CB99F8DD}" type="presOf" srcId="{CA558C73-FC63-4106-8E57-D3AE4991C9EE}" destId="{35EFD7C4-F3FD-434E-9C2D-202A9A141CF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BE250308-7079-4BA8-B51F-D395FD1287C9}" type="presOf" srcId="{19D2C260-F6E9-4240-B38E-695167A6B99C}" destId="{4733A6F6-0B8A-4E31-BFF2-CB8B04AF78B6}" srcOrd="1" destOrd="0" presId="urn:microsoft.com/office/officeart/2005/8/layout/hierarchy2"/>
    <dgm:cxn modelId="{FD8B2BFA-91B8-4F02-918C-A2351A70505D}" type="presOf" srcId="{19D2C260-F6E9-4240-B38E-695167A6B99C}" destId="{E7FD0570-DC7E-44C7-8DAC-4A8B438E58B5}" srcOrd="0" destOrd="0" presId="urn:microsoft.com/office/officeart/2005/8/layout/hierarchy2"/>
    <dgm:cxn modelId="{E5C44743-FB48-45A0-8F55-2E09E4209B31}" type="presOf" srcId="{514896FB-8E0C-4A0C-BEB0-99FAF1D3C7D7}" destId="{466C202C-2894-4A12-BEB0-9C1B425095FA}" srcOrd="1" destOrd="0" presId="urn:microsoft.com/office/officeart/2005/8/layout/hierarchy2"/>
    <dgm:cxn modelId="{B2DB820B-1066-404C-8478-D2BFCEC75D9C}" type="presParOf" srcId="{A91DD16F-9E6A-48E9-BBC0-E5672ACCC2A4}" destId="{3BDBCE9B-EBDB-41D6-A04D-0B51DB4D4174}" srcOrd="0" destOrd="0" presId="urn:microsoft.com/office/officeart/2005/8/layout/hierarchy2"/>
    <dgm:cxn modelId="{541A7630-C0F1-4143-A027-4D7C550AA376}" type="presParOf" srcId="{3BDBCE9B-EBDB-41D6-A04D-0B51DB4D4174}" destId="{ED493A2D-26AF-47B5-8BBF-5B9827F6103A}" srcOrd="0" destOrd="0" presId="urn:microsoft.com/office/officeart/2005/8/layout/hierarchy2"/>
    <dgm:cxn modelId="{FFA57C57-FCB7-475D-922D-FB6EAAB4638C}" type="presParOf" srcId="{3BDBCE9B-EBDB-41D6-A04D-0B51DB4D4174}" destId="{5937BEAD-1B6C-43FC-8E52-82ED92598AC4}" srcOrd="1" destOrd="0" presId="urn:microsoft.com/office/officeart/2005/8/layout/hierarchy2"/>
    <dgm:cxn modelId="{B1463CF1-3A72-4F34-9339-841DE268657A}" type="presParOf" srcId="{5937BEAD-1B6C-43FC-8E52-82ED92598AC4}" destId="{F3037E89-45BB-4B2D-A15C-2A7ED426B47C}" srcOrd="0" destOrd="0" presId="urn:microsoft.com/office/officeart/2005/8/layout/hierarchy2"/>
    <dgm:cxn modelId="{1AD97775-3C75-4285-8C91-0919BBFC069C}" type="presParOf" srcId="{F3037E89-45BB-4B2D-A15C-2A7ED426B47C}" destId="{466C202C-2894-4A12-BEB0-9C1B425095FA}" srcOrd="0" destOrd="0" presId="urn:microsoft.com/office/officeart/2005/8/layout/hierarchy2"/>
    <dgm:cxn modelId="{538A8B86-7492-453D-B6C7-BDE4D6C22404}" type="presParOf" srcId="{5937BEAD-1B6C-43FC-8E52-82ED92598AC4}" destId="{550D60D0-35C1-4DA2-B113-110F961FB9E7}" srcOrd="1" destOrd="0" presId="urn:microsoft.com/office/officeart/2005/8/layout/hierarchy2"/>
    <dgm:cxn modelId="{D19C4DB0-E4DE-43DE-8446-ACA21DAE2633}" type="presParOf" srcId="{550D60D0-35C1-4DA2-B113-110F961FB9E7}" destId="{35EFD7C4-F3FD-434E-9C2D-202A9A141CFC}" srcOrd="0" destOrd="0" presId="urn:microsoft.com/office/officeart/2005/8/layout/hierarchy2"/>
    <dgm:cxn modelId="{888B9692-022E-4098-9B2B-2D3D7B4886F3}" type="presParOf" srcId="{550D60D0-35C1-4DA2-B113-110F961FB9E7}" destId="{4CB8A1F3-A3A3-4B23-9B74-FFA729E96662}" srcOrd="1" destOrd="0" presId="urn:microsoft.com/office/officeart/2005/8/layout/hierarchy2"/>
    <dgm:cxn modelId="{96067F6F-3512-4C1E-9492-7C59F00F0D9A}" type="presParOf" srcId="{5937BEAD-1B6C-43FC-8E52-82ED92598AC4}" destId="{E7FD0570-DC7E-44C7-8DAC-4A8B438E58B5}" srcOrd="2" destOrd="0" presId="urn:microsoft.com/office/officeart/2005/8/layout/hierarchy2"/>
    <dgm:cxn modelId="{1090CDE5-DE3F-4070-9F2E-03BB389B58BD}" type="presParOf" srcId="{E7FD0570-DC7E-44C7-8DAC-4A8B438E58B5}" destId="{4733A6F6-0B8A-4E31-BFF2-CB8B04AF78B6}" srcOrd="0" destOrd="0" presId="urn:microsoft.com/office/officeart/2005/8/layout/hierarchy2"/>
    <dgm:cxn modelId="{D1C94C97-2F95-4F6C-AFFA-FD55F9BFE41D}" type="presParOf" srcId="{5937BEAD-1B6C-43FC-8E52-82ED92598AC4}" destId="{C585FF08-A623-4E14-A03A-0B9B95300463}" srcOrd="3" destOrd="0" presId="urn:microsoft.com/office/officeart/2005/8/layout/hierarchy2"/>
    <dgm:cxn modelId="{0B896F22-111D-4B5B-9081-E5875DA30053}" type="presParOf" srcId="{C585FF08-A623-4E14-A03A-0B9B95300463}" destId="{6E6321DD-56B1-434F-8CE8-B89A0B2D92E1}" srcOrd="0" destOrd="0" presId="urn:microsoft.com/office/officeart/2005/8/layout/hierarchy2"/>
    <dgm:cxn modelId="{3A527092-D61D-4448-AB46-2F866D11F77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D4CDFF8B-EB3E-4AC3-8620-37EBB6E30A12}" type="presOf" srcId="{B3BCC2D8-9F67-4CC2-AACA-8E2B09C90CE8}" destId="{6E6321DD-56B1-434F-8CE8-B89A0B2D92E1}" srcOrd="0" destOrd="0" presId="urn:microsoft.com/office/officeart/2005/8/layout/hierarchy2"/>
    <dgm:cxn modelId="{2EFEE2F1-ABCE-4754-A29A-198C1ECAF85A}" type="presOf" srcId="{CA558C73-FC63-4106-8E57-D3AE4991C9EE}" destId="{35EFD7C4-F3FD-434E-9C2D-202A9A141CFC}" srcOrd="0" destOrd="0" presId="urn:microsoft.com/office/officeart/2005/8/layout/hierarchy2"/>
    <dgm:cxn modelId="{0D6E823E-CF59-4AB7-81AB-4EF3C0458F0D}" type="presOf" srcId="{19D2C260-F6E9-4240-B38E-695167A6B99C}" destId="{4733A6F6-0B8A-4E31-BFF2-CB8B04AF78B6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8782EB98-DDC3-41FE-B636-5ADFDB2022E6}" type="presOf" srcId="{4272607C-2EFF-438D-95CE-8B4156A635A9}" destId="{ED493A2D-26AF-47B5-8BBF-5B9827F6103A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9FAB3C07-F3AD-413C-93FE-1AF8A8AEFD93}" type="presOf" srcId="{19D2C260-F6E9-4240-B38E-695167A6B99C}" destId="{E7FD0570-DC7E-44C7-8DAC-4A8B438E58B5}" srcOrd="0" destOrd="0" presId="urn:microsoft.com/office/officeart/2005/8/layout/hierarchy2"/>
    <dgm:cxn modelId="{409246E4-4085-4FD8-B96E-F65CB294BCED}" type="presOf" srcId="{514896FB-8E0C-4A0C-BEB0-99FAF1D3C7D7}" destId="{466C202C-2894-4A12-BEB0-9C1B425095FA}" srcOrd="1" destOrd="0" presId="urn:microsoft.com/office/officeart/2005/8/layout/hierarchy2"/>
    <dgm:cxn modelId="{BD6994B1-A932-4C03-ACF4-E12199481E95}" type="presOf" srcId="{514896FB-8E0C-4A0C-BEB0-99FAF1D3C7D7}" destId="{F3037E89-45BB-4B2D-A15C-2A7ED426B47C}" srcOrd="0" destOrd="0" presId="urn:microsoft.com/office/officeart/2005/8/layout/hierarchy2"/>
    <dgm:cxn modelId="{A83B01F6-B227-40F1-B6E8-714A42B3E701}" type="presOf" srcId="{EAEEBF37-E536-4EC6-A613-A125A7D93D0F}" destId="{A91DD16F-9E6A-48E9-BBC0-E5672ACCC2A4}" srcOrd="0" destOrd="0" presId="urn:microsoft.com/office/officeart/2005/8/layout/hierarchy2"/>
    <dgm:cxn modelId="{8B55F54C-47A7-47BD-BDEE-369C80DA4C45}" type="presParOf" srcId="{A91DD16F-9E6A-48E9-BBC0-E5672ACCC2A4}" destId="{3BDBCE9B-EBDB-41D6-A04D-0B51DB4D4174}" srcOrd="0" destOrd="0" presId="urn:microsoft.com/office/officeart/2005/8/layout/hierarchy2"/>
    <dgm:cxn modelId="{A1F03983-C5F0-4DA4-A233-FBA86F426022}" type="presParOf" srcId="{3BDBCE9B-EBDB-41D6-A04D-0B51DB4D4174}" destId="{ED493A2D-26AF-47B5-8BBF-5B9827F6103A}" srcOrd="0" destOrd="0" presId="urn:microsoft.com/office/officeart/2005/8/layout/hierarchy2"/>
    <dgm:cxn modelId="{C5378E7D-496B-4604-A4B0-181F5E74E6C9}" type="presParOf" srcId="{3BDBCE9B-EBDB-41D6-A04D-0B51DB4D4174}" destId="{5937BEAD-1B6C-43FC-8E52-82ED92598AC4}" srcOrd="1" destOrd="0" presId="urn:microsoft.com/office/officeart/2005/8/layout/hierarchy2"/>
    <dgm:cxn modelId="{0910ABCD-A343-4A18-AA11-BFC7C555E3CE}" type="presParOf" srcId="{5937BEAD-1B6C-43FC-8E52-82ED92598AC4}" destId="{F3037E89-45BB-4B2D-A15C-2A7ED426B47C}" srcOrd="0" destOrd="0" presId="urn:microsoft.com/office/officeart/2005/8/layout/hierarchy2"/>
    <dgm:cxn modelId="{51F902F6-69CF-4DE4-948F-187B4A0D169C}" type="presParOf" srcId="{F3037E89-45BB-4B2D-A15C-2A7ED426B47C}" destId="{466C202C-2894-4A12-BEB0-9C1B425095FA}" srcOrd="0" destOrd="0" presId="urn:microsoft.com/office/officeart/2005/8/layout/hierarchy2"/>
    <dgm:cxn modelId="{80113584-19B8-4BBE-B441-9BA0D001AD37}" type="presParOf" srcId="{5937BEAD-1B6C-43FC-8E52-82ED92598AC4}" destId="{550D60D0-35C1-4DA2-B113-110F961FB9E7}" srcOrd="1" destOrd="0" presId="urn:microsoft.com/office/officeart/2005/8/layout/hierarchy2"/>
    <dgm:cxn modelId="{F18B14DB-F969-46F3-B114-965D698DBBF2}" type="presParOf" srcId="{550D60D0-35C1-4DA2-B113-110F961FB9E7}" destId="{35EFD7C4-F3FD-434E-9C2D-202A9A141CFC}" srcOrd="0" destOrd="0" presId="urn:microsoft.com/office/officeart/2005/8/layout/hierarchy2"/>
    <dgm:cxn modelId="{4B00D40A-E70B-4E1B-B528-89C7B9DC90B7}" type="presParOf" srcId="{550D60D0-35C1-4DA2-B113-110F961FB9E7}" destId="{4CB8A1F3-A3A3-4B23-9B74-FFA729E96662}" srcOrd="1" destOrd="0" presId="urn:microsoft.com/office/officeart/2005/8/layout/hierarchy2"/>
    <dgm:cxn modelId="{0753EFCC-9C9E-4010-B777-EF9D5C530CA0}" type="presParOf" srcId="{5937BEAD-1B6C-43FC-8E52-82ED92598AC4}" destId="{E7FD0570-DC7E-44C7-8DAC-4A8B438E58B5}" srcOrd="2" destOrd="0" presId="urn:microsoft.com/office/officeart/2005/8/layout/hierarchy2"/>
    <dgm:cxn modelId="{01D44759-9D09-48C3-99AF-9FA1B4DB8673}" type="presParOf" srcId="{E7FD0570-DC7E-44C7-8DAC-4A8B438E58B5}" destId="{4733A6F6-0B8A-4E31-BFF2-CB8B04AF78B6}" srcOrd="0" destOrd="0" presId="urn:microsoft.com/office/officeart/2005/8/layout/hierarchy2"/>
    <dgm:cxn modelId="{D37C6818-BA3C-44D5-AA33-0AF7BDAB88E0}" type="presParOf" srcId="{5937BEAD-1B6C-43FC-8E52-82ED92598AC4}" destId="{C585FF08-A623-4E14-A03A-0B9B95300463}" srcOrd="3" destOrd="0" presId="urn:microsoft.com/office/officeart/2005/8/layout/hierarchy2"/>
    <dgm:cxn modelId="{BD25769F-828A-4269-B143-E873A125B5DD}" type="presParOf" srcId="{C585FF08-A623-4E14-A03A-0B9B95300463}" destId="{6E6321DD-56B1-434F-8CE8-B89A0B2D92E1}" srcOrd="0" destOrd="0" presId="urn:microsoft.com/office/officeart/2005/8/layout/hierarchy2"/>
    <dgm:cxn modelId="{07F1D457-5C98-4FA7-8704-111534A9D81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0AD5ED07-1487-4A78-AF3B-09D20F752AE0}" type="presOf" srcId="{19D2C260-F6E9-4240-B38E-695167A6B99C}" destId="{4733A6F6-0B8A-4E31-BFF2-CB8B04AF78B6}" srcOrd="1" destOrd="0" presId="urn:microsoft.com/office/officeart/2005/8/layout/hierarchy2"/>
    <dgm:cxn modelId="{70868013-C62A-43CB-A27B-BB2E73331FC3}" type="presOf" srcId="{CA558C73-FC63-4106-8E57-D3AE4991C9EE}" destId="{35EFD7C4-F3FD-434E-9C2D-202A9A141CFC}" srcOrd="0" destOrd="0" presId="urn:microsoft.com/office/officeart/2005/8/layout/hierarchy2"/>
    <dgm:cxn modelId="{84F41F95-0921-464F-8868-D9433CBF5173}" type="presOf" srcId="{514896FB-8E0C-4A0C-BEB0-99FAF1D3C7D7}" destId="{F3037E89-45BB-4B2D-A15C-2A7ED426B47C}" srcOrd="0" destOrd="0" presId="urn:microsoft.com/office/officeart/2005/8/layout/hierarchy2"/>
    <dgm:cxn modelId="{DC2E43D8-14DD-4255-8912-65A20C08FCB4}" type="presOf" srcId="{514896FB-8E0C-4A0C-BEB0-99FAF1D3C7D7}" destId="{466C202C-2894-4A12-BEB0-9C1B425095FA}" srcOrd="1" destOrd="0" presId="urn:microsoft.com/office/officeart/2005/8/layout/hierarchy2"/>
    <dgm:cxn modelId="{03CED13C-4E81-4BC4-A2C6-6097CC84891E}" type="presOf" srcId="{B3BCC2D8-9F67-4CC2-AACA-8E2B09C90CE8}" destId="{6E6321DD-56B1-434F-8CE8-B89A0B2D92E1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6A3A2367-11D0-4396-A9B7-0B33350E5393}" type="presOf" srcId="{19D2C260-F6E9-4240-B38E-695167A6B99C}" destId="{E7FD0570-DC7E-44C7-8DAC-4A8B438E58B5}" srcOrd="0" destOrd="0" presId="urn:microsoft.com/office/officeart/2005/8/layout/hierarchy2"/>
    <dgm:cxn modelId="{05CA9598-C165-4137-BC99-3733B65EABCA}" type="presOf" srcId="{4272607C-2EFF-438D-95CE-8B4156A635A9}" destId="{ED493A2D-26AF-47B5-8BBF-5B9827F6103A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23327524-1753-48DD-85D6-E95236DF4836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2274FF4D-5202-4A82-A17C-9D9C1FB91928}" type="presParOf" srcId="{A91DD16F-9E6A-48E9-BBC0-E5672ACCC2A4}" destId="{3BDBCE9B-EBDB-41D6-A04D-0B51DB4D4174}" srcOrd="0" destOrd="0" presId="urn:microsoft.com/office/officeart/2005/8/layout/hierarchy2"/>
    <dgm:cxn modelId="{E7EDA9D8-1DD4-487D-B737-91748C2DC84B}" type="presParOf" srcId="{3BDBCE9B-EBDB-41D6-A04D-0B51DB4D4174}" destId="{ED493A2D-26AF-47B5-8BBF-5B9827F6103A}" srcOrd="0" destOrd="0" presId="urn:microsoft.com/office/officeart/2005/8/layout/hierarchy2"/>
    <dgm:cxn modelId="{23757D11-C909-4AC6-A1F3-78FAB9800A74}" type="presParOf" srcId="{3BDBCE9B-EBDB-41D6-A04D-0B51DB4D4174}" destId="{5937BEAD-1B6C-43FC-8E52-82ED92598AC4}" srcOrd="1" destOrd="0" presId="urn:microsoft.com/office/officeart/2005/8/layout/hierarchy2"/>
    <dgm:cxn modelId="{105942E0-9EBD-4C71-95CE-C8183A238A6A}" type="presParOf" srcId="{5937BEAD-1B6C-43FC-8E52-82ED92598AC4}" destId="{F3037E89-45BB-4B2D-A15C-2A7ED426B47C}" srcOrd="0" destOrd="0" presId="urn:microsoft.com/office/officeart/2005/8/layout/hierarchy2"/>
    <dgm:cxn modelId="{6FB0561A-3C12-4473-A0EC-02024224FD32}" type="presParOf" srcId="{F3037E89-45BB-4B2D-A15C-2A7ED426B47C}" destId="{466C202C-2894-4A12-BEB0-9C1B425095FA}" srcOrd="0" destOrd="0" presId="urn:microsoft.com/office/officeart/2005/8/layout/hierarchy2"/>
    <dgm:cxn modelId="{54027D6E-B0F2-4E5D-BC99-FEBFBEC6353C}" type="presParOf" srcId="{5937BEAD-1B6C-43FC-8E52-82ED92598AC4}" destId="{550D60D0-35C1-4DA2-B113-110F961FB9E7}" srcOrd="1" destOrd="0" presId="urn:microsoft.com/office/officeart/2005/8/layout/hierarchy2"/>
    <dgm:cxn modelId="{351584B0-96F4-47CB-B7C2-AD2DC3C1F3E3}" type="presParOf" srcId="{550D60D0-35C1-4DA2-B113-110F961FB9E7}" destId="{35EFD7C4-F3FD-434E-9C2D-202A9A141CFC}" srcOrd="0" destOrd="0" presId="urn:microsoft.com/office/officeart/2005/8/layout/hierarchy2"/>
    <dgm:cxn modelId="{A376C336-8333-4B0D-A9DF-D32EA006C91E}" type="presParOf" srcId="{550D60D0-35C1-4DA2-B113-110F961FB9E7}" destId="{4CB8A1F3-A3A3-4B23-9B74-FFA729E96662}" srcOrd="1" destOrd="0" presId="urn:microsoft.com/office/officeart/2005/8/layout/hierarchy2"/>
    <dgm:cxn modelId="{CF550357-4C7D-41F6-98B5-5C33460A3BB6}" type="presParOf" srcId="{5937BEAD-1B6C-43FC-8E52-82ED92598AC4}" destId="{E7FD0570-DC7E-44C7-8DAC-4A8B438E58B5}" srcOrd="2" destOrd="0" presId="urn:microsoft.com/office/officeart/2005/8/layout/hierarchy2"/>
    <dgm:cxn modelId="{0C2970C3-1D0B-43C8-A9CB-18C9F06A2B7D}" type="presParOf" srcId="{E7FD0570-DC7E-44C7-8DAC-4A8B438E58B5}" destId="{4733A6F6-0B8A-4E31-BFF2-CB8B04AF78B6}" srcOrd="0" destOrd="0" presId="urn:microsoft.com/office/officeart/2005/8/layout/hierarchy2"/>
    <dgm:cxn modelId="{FD9672B3-6816-4E5F-AC9E-F9CA06720322}" type="presParOf" srcId="{5937BEAD-1B6C-43FC-8E52-82ED92598AC4}" destId="{C585FF08-A623-4E14-A03A-0B9B95300463}" srcOrd="3" destOrd="0" presId="urn:microsoft.com/office/officeart/2005/8/layout/hierarchy2"/>
    <dgm:cxn modelId="{D4DCB370-9AF9-4ADC-AAED-B13D0B37E4B8}" type="presParOf" srcId="{C585FF08-A623-4E14-A03A-0B9B95300463}" destId="{6E6321DD-56B1-434F-8CE8-B89A0B2D92E1}" srcOrd="0" destOrd="0" presId="urn:microsoft.com/office/officeart/2005/8/layout/hierarchy2"/>
    <dgm:cxn modelId="{86705960-5822-47CF-8E76-E671A210DF58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35083D40-7A33-4DFE-A420-8B7AB86E7284}" type="presOf" srcId="{4272607C-2EFF-438D-95CE-8B4156A635A9}" destId="{ED493A2D-26AF-47B5-8BBF-5B9827F6103A}" srcOrd="0" destOrd="0" presId="urn:microsoft.com/office/officeart/2005/8/layout/hierarchy2"/>
    <dgm:cxn modelId="{20AF4887-A1D0-496E-A883-2B877384B164}" type="presOf" srcId="{CA558C73-FC63-4106-8E57-D3AE4991C9EE}" destId="{35EFD7C4-F3FD-434E-9C2D-202A9A141CFC}" srcOrd="0" destOrd="0" presId="urn:microsoft.com/office/officeart/2005/8/layout/hierarchy2"/>
    <dgm:cxn modelId="{B34A8B93-7CDC-4314-9BFC-7FB1AEBFFF1E}" type="presOf" srcId="{514896FB-8E0C-4A0C-BEB0-99FAF1D3C7D7}" destId="{466C202C-2894-4A12-BEB0-9C1B425095FA}" srcOrd="1" destOrd="0" presId="urn:microsoft.com/office/officeart/2005/8/layout/hierarchy2"/>
    <dgm:cxn modelId="{21FE0D1B-99D4-4C0B-8971-9C4A6013DD5D}" type="presOf" srcId="{EAEEBF37-E536-4EC6-A613-A125A7D93D0F}" destId="{A91DD16F-9E6A-48E9-BBC0-E5672ACCC2A4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7049E4C-C529-4763-AF90-FC960541133D}" type="presOf" srcId="{514896FB-8E0C-4A0C-BEB0-99FAF1D3C7D7}" destId="{F3037E89-45BB-4B2D-A15C-2A7ED426B47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637BAD54-219F-4FD4-BB9B-4DE3D74EF308}" type="presParOf" srcId="{A91DD16F-9E6A-48E9-BBC0-E5672ACCC2A4}" destId="{3BDBCE9B-EBDB-41D6-A04D-0B51DB4D4174}" srcOrd="0" destOrd="0" presId="urn:microsoft.com/office/officeart/2005/8/layout/hierarchy2"/>
    <dgm:cxn modelId="{6508A2F9-D3A0-4B2D-ADA7-9A23540322C7}" type="presParOf" srcId="{3BDBCE9B-EBDB-41D6-A04D-0B51DB4D4174}" destId="{ED493A2D-26AF-47B5-8BBF-5B9827F6103A}" srcOrd="0" destOrd="0" presId="urn:microsoft.com/office/officeart/2005/8/layout/hierarchy2"/>
    <dgm:cxn modelId="{D0B20165-4679-451A-BD77-903D6438FF90}" type="presParOf" srcId="{3BDBCE9B-EBDB-41D6-A04D-0B51DB4D4174}" destId="{5937BEAD-1B6C-43FC-8E52-82ED92598AC4}" srcOrd="1" destOrd="0" presId="urn:microsoft.com/office/officeart/2005/8/layout/hierarchy2"/>
    <dgm:cxn modelId="{AC2A9497-D027-4771-BE3D-F39D9C074E73}" type="presParOf" srcId="{5937BEAD-1B6C-43FC-8E52-82ED92598AC4}" destId="{F3037E89-45BB-4B2D-A15C-2A7ED426B47C}" srcOrd="0" destOrd="0" presId="urn:microsoft.com/office/officeart/2005/8/layout/hierarchy2"/>
    <dgm:cxn modelId="{1BAF17BF-66FC-4704-BF5C-C65A4C7DB800}" type="presParOf" srcId="{F3037E89-45BB-4B2D-A15C-2A7ED426B47C}" destId="{466C202C-2894-4A12-BEB0-9C1B425095FA}" srcOrd="0" destOrd="0" presId="urn:microsoft.com/office/officeart/2005/8/layout/hierarchy2"/>
    <dgm:cxn modelId="{183B5A6A-5FD3-4487-A82F-CF84B6E736D9}" type="presParOf" srcId="{5937BEAD-1B6C-43FC-8E52-82ED92598AC4}" destId="{550D60D0-35C1-4DA2-B113-110F961FB9E7}" srcOrd="1" destOrd="0" presId="urn:microsoft.com/office/officeart/2005/8/layout/hierarchy2"/>
    <dgm:cxn modelId="{D1D17E8D-9F9A-4526-AFB1-D547FCB051BF}" type="presParOf" srcId="{550D60D0-35C1-4DA2-B113-110F961FB9E7}" destId="{35EFD7C4-F3FD-434E-9C2D-202A9A141CFC}" srcOrd="0" destOrd="0" presId="urn:microsoft.com/office/officeart/2005/8/layout/hierarchy2"/>
    <dgm:cxn modelId="{29A18449-F16E-4C7B-9C17-B07BB29ED133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2CD18AC5-AC77-4D1F-B1B8-ED37283FA095}" type="presOf" srcId="{EAEEBF37-E536-4EC6-A613-A125A7D93D0F}" destId="{A91DD16F-9E6A-48E9-BBC0-E5672ACCC2A4}" srcOrd="0" destOrd="0" presId="urn:microsoft.com/office/officeart/2005/8/layout/hierarchy2"/>
    <dgm:cxn modelId="{812DD180-CD5C-4A87-A942-9A66FA203A4C}" type="presOf" srcId="{19D2C260-F6E9-4240-B38E-695167A6B99C}" destId="{4733A6F6-0B8A-4E31-BFF2-CB8B04AF78B6}" srcOrd="1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595A4E1-1A91-4580-B33E-018E82E9D4D8}" type="presOf" srcId="{CA558C73-FC63-4106-8E57-D3AE4991C9EE}" destId="{35EFD7C4-F3FD-434E-9C2D-202A9A141CF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49F0F8C1-457D-49AA-AE46-238D84E08E6F}" type="presOf" srcId="{4272607C-2EFF-438D-95CE-8B4156A635A9}" destId="{ED493A2D-26AF-47B5-8BBF-5B9827F6103A}" srcOrd="0" destOrd="0" presId="urn:microsoft.com/office/officeart/2005/8/layout/hierarchy2"/>
    <dgm:cxn modelId="{92C6E7E3-5B3D-4F91-AE62-EADB06BC846E}" type="presOf" srcId="{514896FB-8E0C-4A0C-BEB0-99FAF1D3C7D7}" destId="{F3037E89-45BB-4B2D-A15C-2A7ED426B47C}" srcOrd="0" destOrd="0" presId="urn:microsoft.com/office/officeart/2005/8/layout/hierarchy2"/>
    <dgm:cxn modelId="{8F27AB76-CB6B-402A-9024-8C3E3A4FAE67}" type="presOf" srcId="{514896FB-8E0C-4A0C-BEB0-99FAF1D3C7D7}" destId="{466C202C-2894-4A12-BEB0-9C1B425095FA}" srcOrd="1" destOrd="0" presId="urn:microsoft.com/office/officeart/2005/8/layout/hierarchy2"/>
    <dgm:cxn modelId="{2250D2ED-63D5-48BC-A8C0-280FE75894F2}" type="presOf" srcId="{B3BCC2D8-9F67-4CC2-AACA-8E2B09C90CE8}" destId="{6E6321DD-56B1-434F-8CE8-B89A0B2D92E1}" srcOrd="0" destOrd="0" presId="urn:microsoft.com/office/officeart/2005/8/layout/hierarchy2"/>
    <dgm:cxn modelId="{A595EF26-D65C-4296-B9BD-288853C764BD}" type="presOf" srcId="{19D2C260-F6E9-4240-B38E-695167A6B99C}" destId="{E7FD0570-DC7E-44C7-8DAC-4A8B438E58B5}" srcOrd="0" destOrd="0" presId="urn:microsoft.com/office/officeart/2005/8/layout/hierarchy2"/>
    <dgm:cxn modelId="{A89DAE5B-9E87-463F-A6DA-B0C4A8AEDBFD}" type="presParOf" srcId="{A91DD16F-9E6A-48E9-BBC0-E5672ACCC2A4}" destId="{3BDBCE9B-EBDB-41D6-A04D-0B51DB4D4174}" srcOrd="0" destOrd="0" presId="urn:microsoft.com/office/officeart/2005/8/layout/hierarchy2"/>
    <dgm:cxn modelId="{AF1766CE-35E8-4CFC-B5D9-E247590EA03C}" type="presParOf" srcId="{3BDBCE9B-EBDB-41D6-A04D-0B51DB4D4174}" destId="{ED493A2D-26AF-47B5-8BBF-5B9827F6103A}" srcOrd="0" destOrd="0" presId="urn:microsoft.com/office/officeart/2005/8/layout/hierarchy2"/>
    <dgm:cxn modelId="{A2D87DEF-8355-455B-8CB8-C5DBD375A7D9}" type="presParOf" srcId="{3BDBCE9B-EBDB-41D6-A04D-0B51DB4D4174}" destId="{5937BEAD-1B6C-43FC-8E52-82ED92598AC4}" srcOrd="1" destOrd="0" presId="urn:microsoft.com/office/officeart/2005/8/layout/hierarchy2"/>
    <dgm:cxn modelId="{FEFD16A1-98A8-407A-A050-2D6C98EC831B}" type="presParOf" srcId="{5937BEAD-1B6C-43FC-8E52-82ED92598AC4}" destId="{F3037E89-45BB-4B2D-A15C-2A7ED426B47C}" srcOrd="0" destOrd="0" presId="urn:microsoft.com/office/officeart/2005/8/layout/hierarchy2"/>
    <dgm:cxn modelId="{FA87A266-5A05-4CAB-B5B7-BFF9B42DDEB5}" type="presParOf" srcId="{F3037E89-45BB-4B2D-A15C-2A7ED426B47C}" destId="{466C202C-2894-4A12-BEB0-9C1B425095FA}" srcOrd="0" destOrd="0" presId="urn:microsoft.com/office/officeart/2005/8/layout/hierarchy2"/>
    <dgm:cxn modelId="{6395953A-8606-4D3A-8990-B0E3E0E2B051}" type="presParOf" srcId="{5937BEAD-1B6C-43FC-8E52-82ED92598AC4}" destId="{550D60D0-35C1-4DA2-B113-110F961FB9E7}" srcOrd="1" destOrd="0" presId="urn:microsoft.com/office/officeart/2005/8/layout/hierarchy2"/>
    <dgm:cxn modelId="{2C737C10-9A58-477F-9E0F-13DFC682CB83}" type="presParOf" srcId="{550D60D0-35C1-4DA2-B113-110F961FB9E7}" destId="{35EFD7C4-F3FD-434E-9C2D-202A9A141CFC}" srcOrd="0" destOrd="0" presId="urn:microsoft.com/office/officeart/2005/8/layout/hierarchy2"/>
    <dgm:cxn modelId="{0CF9476C-016F-4E1D-A3D8-9E69AB6CF229}" type="presParOf" srcId="{550D60D0-35C1-4DA2-B113-110F961FB9E7}" destId="{4CB8A1F3-A3A3-4B23-9B74-FFA729E96662}" srcOrd="1" destOrd="0" presId="urn:microsoft.com/office/officeart/2005/8/layout/hierarchy2"/>
    <dgm:cxn modelId="{23DEE35C-CED4-45B3-AC87-261EB5C76DB3}" type="presParOf" srcId="{5937BEAD-1B6C-43FC-8E52-82ED92598AC4}" destId="{E7FD0570-DC7E-44C7-8DAC-4A8B438E58B5}" srcOrd="2" destOrd="0" presId="urn:microsoft.com/office/officeart/2005/8/layout/hierarchy2"/>
    <dgm:cxn modelId="{CC40008E-0B3A-43B3-BA1D-1845FEB69A82}" type="presParOf" srcId="{E7FD0570-DC7E-44C7-8DAC-4A8B438E58B5}" destId="{4733A6F6-0B8A-4E31-BFF2-CB8B04AF78B6}" srcOrd="0" destOrd="0" presId="urn:microsoft.com/office/officeart/2005/8/layout/hierarchy2"/>
    <dgm:cxn modelId="{E68C3877-2634-46FD-9DB8-B6CA33A06612}" type="presParOf" srcId="{5937BEAD-1B6C-43FC-8E52-82ED92598AC4}" destId="{C585FF08-A623-4E14-A03A-0B9B95300463}" srcOrd="3" destOrd="0" presId="urn:microsoft.com/office/officeart/2005/8/layout/hierarchy2"/>
    <dgm:cxn modelId="{C0E22AEB-6C8B-445E-B38E-F17DC2B08178}" type="presParOf" srcId="{C585FF08-A623-4E14-A03A-0B9B95300463}" destId="{6E6321DD-56B1-434F-8CE8-B89A0B2D92E1}" srcOrd="0" destOrd="0" presId="urn:microsoft.com/office/officeart/2005/8/layout/hierarchy2"/>
    <dgm:cxn modelId="{DD30E28E-F3DE-4062-A0C6-339731C489B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46896BE8-A5AE-4C19-ABC2-70E67FDB717E}" type="presOf" srcId="{19D2C260-F6E9-4240-B38E-695167A6B99C}" destId="{4733A6F6-0B8A-4E31-BFF2-CB8B04AF78B6}" srcOrd="1" destOrd="0" presId="urn:microsoft.com/office/officeart/2005/8/layout/hierarchy2"/>
    <dgm:cxn modelId="{EB615B84-1FE6-4D04-B033-1A5730EAF9DD}" type="presOf" srcId="{19D2C260-F6E9-4240-B38E-695167A6B99C}" destId="{E7FD0570-DC7E-44C7-8DAC-4A8B438E58B5}" srcOrd="0" destOrd="0" presId="urn:microsoft.com/office/officeart/2005/8/layout/hierarchy2"/>
    <dgm:cxn modelId="{02282672-0F73-442F-8CD6-893BE5FBFBCF}" type="presOf" srcId="{4272607C-2EFF-438D-95CE-8B4156A635A9}" destId="{ED493A2D-26AF-47B5-8BBF-5B9827F6103A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299E62D-FC57-4855-A264-C2229E499EDF}" type="presOf" srcId="{B3BCC2D8-9F67-4CC2-AACA-8E2B09C90CE8}" destId="{6E6321DD-56B1-434F-8CE8-B89A0B2D92E1}" srcOrd="0" destOrd="0" presId="urn:microsoft.com/office/officeart/2005/8/layout/hierarchy2"/>
    <dgm:cxn modelId="{E103BE54-1CC6-4689-94DB-4E842A404DAE}" type="presOf" srcId="{514896FB-8E0C-4A0C-BEB0-99FAF1D3C7D7}" destId="{466C202C-2894-4A12-BEB0-9C1B425095FA}" srcOrd="1" destOrd="0" presId="urn:microsoft.com/office/officeart/2005/8/layout/hierarchy2"/>
    <dgm:cxn modelId="{77C10A0E-7D57-4128-8566-2EFD96BCF1C0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DF4D2E32-A627-44AA-BBF0-AC256A25D0A2}" type="presOf" srcId="{CA558C73-FC63-4106-8E57-D3AE4991C9EE}" destId="{35EFD7C4-F3FD-434E-9C2D-202A9A141CFC}" srcOrd="0" destOrd="0" presId="urn:microsoft.com/office/officeart/2005/8/layout/hierarchy2"/>
    <dgm:cxn modelId="{4491318C-158B-4207-AAAE-6CA0000EEEC9}" type="presOf" srcId="{514896FB-8E0C-4A0C-BEB0-99FAF1D3C7D7}" destId="{F3037E89-45BB-4B2D-A15C-2A7ED426B47C}" srcOrd="0" destOrd="0" presId="urn:microsoft.com/office/officeart/2005/8/layout/hierarchy2"/>
    <dgm:cxn modelId="{EA42F3E7-658B-4CC3-8721-273FD59A83E0}" type="presParOf" srcId="{A91DD16F-9E6A-48E9-BBC0-E5672ACCC2A4}" destId="{3BDBCE9B-EBDB-41D6-A04D-0B51DB4D4174}" srcOrd="0" destOrd="0" presId="urn:microsoft.com/office/officeart/2005/8/layout/hierarchy2"/>
    <dgm:cxn modelId="{449BCE56-9D47-411A-8FA4-8E4755AE1285}" type="presParOf" srcId="{3BDBCE9B-EBDB-41D6-A04D-0B51DB4D4174}" destId="{ED493A2D-26AF-47B5-8BBF-5B9827F6103A}" srcOrd="0" destOrd="0" presId="urn:microsoft.com/office/officeart/2005/8/layout/hierarchy2"/>
    <dgm:cxn modelId="{4692F470-84B3-4DC7-AD0C-C737C6592B95}" type="presParOf" srcId="{3BDBCE9B-EBDB-41D6-A04D-0B51DB4D4174}" destId="{5937BEAD-1B6C-43FC-8E52-82ED92598AC4}" srcOrd="1" destOrd="0" presId="urn:microsoft.com/office/officeart/2005/8/layout/hierarchy2"/>
    <dgm:cxn modelId="{C16A525D-F0AF-4485-9869-3AB25EC460FF}" type="presParOf" srcId="{5937BEAD-1B6C-43FC-8E52-82ED92598AC4}" destId="{F3037E89-45BB-4B2D-A15C-2A7ED426B47C}" srcOrd="0" destOrd="0" presId="urn:microsoft.com/office/officeart/2005/8/layout/hierarchy2"/>
    <dgm:cxn modelId="{292DD7A6-F59E-45DD-AAB2-D479794EEE07}" type="presParOf" srcId="{F3037E89-45BB-4B2D-A15C-2A7ED426B47C}" destId="{466C202C-2894-4A12-BEB0-9C1B425095FA}" srcOrd="0" destOrd="0" presId="urn:microsoft.com/office/officeart/2005/8/layout/hierarchy2"/>
    <dgm:cxn modelId="{BDA537D1-72C4-43A5-A2F9-DF59D77C81E1}" type="presParOf" srcId="{5937BEAD-1B6C-43FC-8E52-82ED92598AC4}" destId="{550D60D0-35C1-4DA2-B113-110F961FB9E7}" srcOrd="1" destOrd="0" presId="urn:microsoft.com/office/officeart/2005/8/layout/hierarchy2"/>
    <dgm:cxn modelId="{F45E5037-D571-4A6B-9880-17D3D4BEB058}" type="presParOf" srcId="{550D60D0-35C1-4DA2-B113-110F961FB9E7}" destId="{35EFD7C4-F3FD-434E-9C2D-202A9A141CFC}" srcOrd="0" destOrd="0" presId="urn:microsoft.com/office/officeart/2005/8/layout/hierarchy2"/>
    <dgm:cxn modelId="{541F720E-34B8-4EC2-9A29-2B2BE967EE1E}" type="presParOf" srcId="{550D60D0-35C1-4DA2-B113-110F961FB9E7}" destId="{4CB8A1F3-A3A3-4B23-9B74-FFA729E96662}" srcOrd="1" destOrd="0" presId="urn:microsoft.com/office/officeart/2005/8/layout/hierarchy2"/>
    <dgm:cxn modelId="{A2C78FAF-6696-4A05-AFC7-136F775A4136}" type="presParOf" srcId="{5937BEAD-1B6C-43FC-8E52-82ED92598AC4}" destId="{E7FD0570-DC7E-44C7-8DAC-4A8B438E58B5}" srcOrd="2" destOrd="0" presId="urn:microsoft.com/office/officeart/2005/8/layout/hierarchy2"/>
    <dgm:cxn modelId="{F9DBBC8B-A889-498B-BFED-B0BAB84A0EFE}" type="presParOf" srcId="{E7FD0570-DC7E-44C7-8DAC-4A8B438E58B5}" destId="{4733A6F6-0B8A-4E31-BFF2-CB8B04AF78B6}" srcOrd="0" destOrd="0" presId="urn:microsoft.com/office/officeart/2005/8/layout/hierarchy2"/>
    <dgm:cxn modelId="{EA406CBD-5A78-4E74-8456-92FEA06323EA}" type="presParOf" srcId="{5937BEAD-1B6C-43FC-8E52-82ED92598AC4}" destId="{C585FF08-A623-4E14-A03A-0B9B95300463}" srcOrd="3" destOrd="0" presId="urn:microsoft.com/office/officeart/2005/8/layout/hierarchy2"/>
    <dgm:cxn modelId="{EBF83240-874A-4ACB-BDFE-F98CBAE7D6D9}" type="presParOf" srcId="{C585FF08-A623-4E14-A03A-0B9B95300463}" destId="{6E6321DD-56B1-434F-8CE8-B89A0B2D92E1}" srcOrd="0" destOrd="0" presId="urn:microsoft.com/office/officeart/2005/8/layout/hierarchy2"/>
    <dgm:cxn modelId="{C862214C-0A7B-4308-9FFD-01FAB52558D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58B44BAC-226B-4614-BB39-ABD1B1A67930}" type="presOf" srcId="{19D2C260-F6E9-4240-B38E-695167A6B99C}" destId="{E7FD0570-DC7E-44C7-8DAC-4A8B438E58B5}" srcOrd="0" destOrd="0" presId="urn:microsoft.com/office/officeart/2005/8/layout/hierarchy2"/>
    <dgm:cxn modelId="{CDA1C18F-0E7E-4CE4-8E30-25F7E6A6E194}" type="presOf" srcId="{19D2C260-F6E9-4240-B38E-695167A6B99C}" destId="{4733A6F6-0B8A-4E31-BFF2-CB8B04AF78B6}" srcOrd="1" destOrd="0" presId="urn:microsoft.com/office/officeart/2005/8/layout/hierarchy2"/>
    <dgm:cxn modelId="{AFA9F240-8B78-439C-B24F-347F92A1838E}" type="presOf" srcId="{B3BCC2D8-9F67-4CC2-AACA-8E2B09C90CE8}" destId="{6E6321DD-56B1-434F-8CE8-B89A0B2D92E1}" srcOrd="0" destOrd="0" presId="urn:microsoft.com/office/officeart/2005/8/layout/hierarchy2"/>
    <dgm:cxn modelId="{F1374564-5BFA-4FAC-928F-E68C3DFB3003}" type="presOf" srcId="{EAEEBF37-E536-4EC6-A613-A125A7D93D0F}" destId="{A91DD16F-9E6A-48E9-BBC0-E5672ACCC2A4}" srcOrd="0" destOrd="0" presId="urn:microsoft.com/office/officeart/2005/8/layout/hierarchy2"/>
    <dgm:cxn modelId="{5C32B857-C1BF-422F-8C2B-0B393DC832DA}" type="presOf" srcId="{CA558C73-FC63-4106-8E57-D3AE4991C9EE}" destId="{35EFD7C4-F3FD-434E-9C2D-202A9A141CF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37080FF5-4F86-4442-8A60-506E8C4B309B}" type="presOf" srcId="{4272607C-2EFF-438D-95CE-8B4156A635A9}" destId="{ED493A2D-26AF-47B5-8BBF-5B9827F6103A}" srcOrd="0" destOrd="0" presId="urn:microsoft.com/office/officeart/2005/8/layout/hierarchy2"/>
    <dgm:cxn modelId="{50E98C99-0E7B-432F-8FFF-D229FE8147FD}" type="presOf" srcId="{514896FB-8E0C-4A0C-BEB0-99FAF1D3C7D7}" destId="{466C202C-2894-4A12-BEB0-9C1B425095FA}" srcOrd="1" destOrd="0" presId="urn:microsoft.com/office/officeart/2005/8/layout/hierarchy2"/>
    <dgm:cxn modelId="{D3B18FCC-6666-4E76-9EE9-0A1D85A3DAEA}" type="presOf" srcId="{514896FB-8E0C-4A0C-BEB0-99FAF1D3C7D7}" destId="{F3037E89-45BB-4B2D-A15C-2A7ED426B47C}" srcOrd="0" destOrd="0" presId="urn:microsoft.com/office/officeart/2005/8/layout/hierarchy2"/>
    <dgm:cxn modelId="{09161E40-86E8-425D-BCF8-43D4F159E225}" type="presParOf" srcId="{A91DD16F-9E6A-48E9-BBC0-E5672ACCC2A4}" destId="{3BDBCE9B-EBDB-41D6-A04D-0B51DB4D4174}" srcOrd="0" destOrd="0" presId="urn:microsoft.com/office/officeart/2005/8/layout/hierarchy2"/>
    <dgm:cxn modelId="{947E6433-6177-4DBF-98FE-385D5C0B53DF}" type="presParOf" srcId="{3BDBCE9B-EBDB-41D6-A04D-0B51DB4D4174}" destId="{ED493A2D-26AF-47B5-8BBF-5B9827F6103A}" srcOrd="0" destOrd="0" presId="urn:microsoft.com/office/officeart/2005/8/layout/hierarchy2"/>
    <dgm:cxn modelId="{E32AD97A-0F45-4342-A9E4-CBA180E41A30}" type="presParOf" srcId="{3BDBCE9B-EBDB-41D6-A04D-0B51DB4D4174}" destId="{5937BEAD-1B6C-43FC-8E52-82ED92598AC4}" srcOrd="1" destOrd="0" presId="urn:microsoft.com/office/officeart/2005/8/layout/hierarchy2"/>
    <dgm:cxn modelId="{A641773D-A941-473F-BDF3-CBDE5BDDA897}" type="presParOf" srcId="{5937BEAD-1B6C-43FC-8E52-82ED92598AC4}" destId="{F3037E89-45BB-4B2D-A15C-2A7ED426B47C}" srcOrd="0" destOrd="0" presId="urn:microsoft.com/office/officeart/2005/8/layout/hierarchy2"/>
    <dgm:cxn modelId="{A08E6C3D-B557-4CE3-909E-05F51704A7DF}" type="presParOf" srcId="{F3037E89-45BB-4B2D-A15C-2A7ED426B47C}" destId="{466C202C-2894-4A12-BEB0-9C1B425095FA}" srcOrd="0" destOrd="0" presId="urn:microsoft.com/office/officeart/2005/8/layout/hierarchy2"/>
    <dgm:cxn modelId="{9D353B17-6CC4-4D8B-BB51-BA4F173C7955}" type="presParOf" srcId="{5937BEAD-1B6C-43FC-8E52-82ED92598AC4}" destId="{550D60D0-35C1-4DA2-B113-110F961FB9E7}" srcOrd="1" destOrd="0" presId="urn:microsoft.com/office/officeart/2005/8/layout/hierarchy2"/>
    <dgm:cxn modelId="{CC89CFC0-FE8A-4CEC-AD53-2D28456B190D}" type="presParOf" srcId="{550D60D0-35C1-4DA2-B113-110F961FB9E7}" destId="{35EFD7C4-F3FD-434E-9C2D-202A9A141CFC}" srcOrd="0" destOrd="0" presId="urn:microsoft.com/office/officeart/2005/8/layout/hierarchy2"/>
    <dgm:cxn modelId="{C022D2E9-17F2-4512-8EC0-5970B8973BA0}" type="presParOf" srcId="{550D60D0-35C1-4DA2-B113-110F961FB9E7}" destId="{4CB8A1F3-A3A3-4B23-9B74-FFA729E96662}" srcOrd="1" destOrd="0" presId="urn:microsoft.com/office/officeart/2005/8/layout/hierarchy2"/>
    <dgm:cxn modelId="{1F0A6B76-2D21-4CBD-B75F-4CFB0A0325CC}" type="presParOf" srcId="{5937BEAD-1B6C-43FC-8E52-82ED92598AC4}" destId="{E7FD0570-DC7E-44C7-8DAC-4A8B438E58B5}" srcOrd="2" destOrd="0" presId="urn:microsoft.com/office/officeart/2005/8/layout/hierarchy2"/>
    <dgm:cxn modelId="{9897778E-7B03-499E-AEFF-6E815C5DA640}" type="presParOf" srcId="{E7FD0570-DC7E-44C7-8DAC-4A8B438E58B5}" destId="{4733A6F6-0B8A-4E31-BFF2-CB8B04AF78B6}" srcOrd="0" destOrd="0" presId="urn:microsoft.com/office/officeart/2005/8/layout/hierarchy2"/>
    <dgm:cxn modelId="{B77579E5-D057-419B-ADAF-9E291384D092}" type="presParOf" srcId="{5937BEAD-1B6C-43FC-8E52-82ED92598AC4}" destId="{C585FF08-A623-4E14-A03A-0B9B95300463}" srcOrd="3" destOrd="0" presId="urn:microsoft.com/office/officeart/2005/8/layout/hierarchy2"/>
    <dgm:cxn modelId="{C24C06EF-F39D-49D3-8E73-95BA7CA86919}" type="presParOf" srcId="{C585FF08-A623-4E14-A03A-0B9B95300463}" destId="{6E6321DD-56B1-434F-8CE8-B89A0B2D92E1}" srcOrd="0" destOrd="0" presId="urn:microsoft.com/office/officeart/2005/8/layout/hierarchy2"/>
    <dgm:cxn modelId="{32644625-67E6-4284-B6C9-82D0C8B2124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5747662C-6533-4631-B7CC-A2C7029F8B81}" type="presOf" srcId="{CA558C73-FC63-4106-8E57-D3AE4991C9EE}" destId="{35EFD7C4-F3FD-434E-9C2D-202A9A141CFC}" srcOrd="0" destOrd="0" presId="urn:microsoft.com/office/officeart/2005/8/layout/hierarchy2"/>
    <dgm:cxn modelId="{6315B57C-EA0F-4BBD-AC08-9A2619FC0B1D}" type="presOf" srcId="{4272607C-2EFF-438D-95CE-8B4156A635A9}" destId="{ED493A2D-26AF-47B5-8BBF-5B9827F6103A}" srcOrd="0" destOrd="0" presId="urn:microsoft.com/office/officeart/2005/8/layout/hierarchy2"/>
    <dgm:cxn modelId="{50AD6F9B-0F22-4BCF-8470-D35DEF3DC78A}" type="presOf" srcId="{514896FB-8E0C-4A0C-BEB0-99FAF1D3C7D7}" destId="{466C202C-2894-4A12-BEB0-9C1B425095FA}" srcOrd="1" destOrd="0" presId="urn:microsoft.com/office/officeart/2005/8/layout/hierarchy2"/>
    <dgm:cxn modelId="{B7A88D1A-ADAC-4BA8-B417-234634A22E27}" type="presOf" srcId="{EAEEBF37-E536-4EC6-A613-A125A7D93D0F}" destId="{A91DD16F-9E6A-48E9-BBC0-E5672ACCC2A4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2332C25B-0A9F-44C1-896A-0EB1F2F6190D}" type="presOf" srcId="{514896FB-8E0C-4A0C-BEB0-99FAF1D3C7D7}" destId="{F3037E89-45BB-4B2D-A15C-2A7ED426B47C}" srcOrd="0" destOrd="0" presId="urn:microsoft.com/office/officeart/2005/8/layout/hierarchy2"/>
    <dgm:cxn modelId="{B1DBC9BB-EE0A-4449-9521-BFABC6D5345D}" type="presParOf" srcId="{A91DD16F-9E6A-48E9-BBC0-E5672ACCC2A4}" destId="{3BDBCE9B-EBDB-41D6-A04D-0B51DB4D4174}" srcOrd="0" destOrd="0" presId="urn:microsoft.com/office/officeart/2005/8/layout/hierarchy2"/>
    <dgm:cxn modelId="{78960BDF-5A6F-4C19-95EF-F18707A2EEB4}" type="presParOf" srcId="{3BDBCE9B-EBDB-41D6-A04D-0B51DB4D4174}" destId="{ED493A2D-26AF-47B5-8BBF-5B9827F6103A}" srcOrd="0" destOrd="0" presId="urn:microsoft.com/office/officeart/2005/8/layout/hierarchy2"/>
    <dgm:cxn modelId="{059C5243-B03B-4500-8809-C56F761CE40B}" type="presParOf" srcId="{3BDBCE9B-EBDB-41D6-A04D-0B51DB4D4174}" destId="{5937BEAD-1B6C-43FC-8E52-82ED92598AC4}" srcOrd="1" destOrd="0" presId="urn:microsoft.com/office/officeart/2005/8/layout/hierarchy2"/>
    <dgm:cxn modelId="{A7965A45-C6F9-4A81-A87A-C1E83E55865A}" type="presParOf" srcId="{5937BEAD-1B6C-43FC-8E52-82ED92598AC4}" destId="{F3037E89-45BB-4B2D-A15C-2A7ED426B47C}" srcOrd="0" destOrd="0" presId="urn:microsoft.com/office/officeart/2005/8/layout/hierarchy2"/>
    <dgm:cxn modelId="{27236382-1E0A-4BFC-880E-22E980CBB648}" type="presParOf" srcId="{F3037E89-45BB-4B2D-A15C-2A7ED426B47C}" destId="{466C202C-2894-4A12-BEB0-9C1B425095FA}" srcOrd="0" destOrd="0" presId="urn:microsoft.com/office/officeart/2005/8/layout/hierarchy2"/>
    <dgm:cxn modelId="{123F2363-830B-4C64-B7EA-D1D3748F395C}" type="presParOf" srcId="{5937BEAD-1B6C-43FC-8E52-82ED92598AC4}" destId="{550D60D0-35C1-4DA2-B113-110F961FB9E7}" srcOrd="1" destOrd="0" presId="urn:microsoft.com/office/officeart/2005/8/layout/hierarchy2"/>
    <dgm:cxn modelId="{D472E03D-4281-4661-AAA4-498D470AE884}" type="presParOf" srcId="{550D60D0-35C1-4DA2-B113-110F961FB9E7}" destId="{35EFD7C4-F3FD-434E-9C2D-202A9A141CFC}" srcOrd="0" destOrd="0" presId="urn:microsoft.com/office/officeart/2005/8/layout/hierarchy2"/>
    <dgm:cxn modelId="{AC86C174-E531-435F-974F-283094B05332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D0D004A45A14791BA3F2AB1E22AF5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5A47C-C9D2-42F6-9342-BFAEAD831031}"/>
      </w:docPartPr>
      <w:docPartBody>
        <w:p w:rsidR="00000000" w:rsidRDefault="006F02B0">
          <w:pPr>
            <w:pStyle w:val="6D0D004A45A14791BA3F2AB1E22AF5BC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214533BA099407FAA9CB4EDED3AC5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139CE6-B3F2-499E-B156-5A37696BC88D}"/>
      </w:docPartPr>
      <w:docPartBody>
        <w:p w:rsidR="00000000" w:rsidRDefault="00F5512A">
          <w:pPr>
            <w:pStyle w:val="2214533BA099407FAA9CB4EDED3AC5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EA1C4C2DBA74C00BE2F197F96D981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08FB79-D11A-4401-9927-CA0D94AC2720}"/>
      </w:docPartPr>
      <w:docPartBody>
        <w:p w:rsidR="00000000" w:rsidRDefault="00F5512A">
          <w:pPr>
            <w:pStyle w:val="7EA1C4C2DBA74C00BE2F197F96D9817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258AF7E72BD4F5491818400295944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8D586-6151-4447-9270-2FD4F8860D93}"/>
      </w:docPartPr>
      <w:docPartBody>
        <w:p w:rsidR="00000000" w:rsidRDefault="006F02B0">
          <w:pPr>
            <w:pStyle w:val="8258AF7E72BD4F54918184002959445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172104"/>
    <w:rsid w:val="001D201B"/>
    <w:rsid w:val="0022326A"/>
    <w:rsid w:val="002915CE"/>
    <w:rsid w:val="003547F5"/>
    <w:rsid w:val="0038254B"/>
    <w:rsid w:val="00384F51"/>
    <w:rsid w:val="003911BC"/>
    <w:rsid w:val="003B4635"/>
    <w:rsid w:val="003C2ECE"/>
    <w:rsid w:val="003F62D6"/>
    <w:rsid w:val="004F5418"/>
    <w:rsid w:val="005D39E8"/>
    <w:rsid w:val="005E4121"/>
    <w:rsid w:val="00645C45"/>
    <w:rsid w:val="00647E21"/>
    <w:rsid w:val="006F02B0"/>
    <w:rsid w:val="006F22F7"/>
    <w:rsid w:val="00727E1F"/>
    <w:rsid w:val="007445B5"/>
    <w:rsid w:val="007B403B"/>
    <w:rsid w:val="007C43AA"/>
    <w:rsid w:val="00804904"/>
    <w:rsid w:val="00813991"/>
    <w:rsid w:val="00867901"/>
    <w:rsid w:val="00892B4B"/>
    <w:rsid w:val="00894C32"/>
    <w:rsid w:val="008A628E"/>
    <w:rsid w:val="008E4933"/>
    <w:rsid w:val="00964EF7"/>
    <w:rsid w:val="00971B79"/>
    <w:rsid w:val="009E7D4F"/>
    <w:rsid w:val="00A86F6C"/>
    <w:rsid w:val="00A93FFA"/>
    <w:rsid w:val="00AE6386"/>
    <w:rsid w:val="00B00C48"/>
    <w:rsid w:val="00B51680"/>
    <w:rsid w:val="00BF7BB3"/>
    <w:rsid w:val="00C66DEA"/>
    <w:rsid w:val="00C72777"/>
    <w:rsid w:val="00C8070C"/>
    <w:rsid w:val="00CE7C93"/>
    <w:rsid w:val="00D01461"/>
    <w:rsid w:val="00D13969"/>
    <w:rsid w:val="00D946F3"/>
    <w:rsid w:val="00DE2CBF"/>
    <w:rsid w:val="00E234C5"/>
    <w:rsid w:val="00E30DBA"/>
    <w:rsid w:val="00EE51F8"/>
    <w:rsid w:val="00EF2E6F"/>
    <w:rsid w:val="00EF6AE2"/>
    <w:rsid w:val="00F22EAD"/>
    <w:rsid w:val="00F47553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4933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  <w:style w:type="paragraph" w:customStyle="1" w:styleId="6D0D004A45A14791BA3F2AB1E22AF5BC">
    <w:name w:val="6D0D004A45A14791BA3F2AB1E22AF5BC"/>
    <w:pPr>
      <w:spacing w:after="160" w:line="259" w:lineRule="auto"/>
    </w:pPr>
  </w:style>
  <w:style w:type="paragraph" w:customStyle="1" w:styleId="2214533BA099407FAA9CB4EDED3AC57D">
    <w:name w:val="2214533BA099407FAA9CB4EDED3AC57D"/>
    <w:pPr>
      <w:spacing w:after="160" w:line="259" w:lineRule="auto"/>
    </w:pPr>
  </w:style>
  <w:style w:type="paragraph" w:customStyle="1" w:styleId="7EA1C4C2DBA74C00BE2F197F96D9817D">
    <w:name w:val="7EA1C4C2DBA74C00BE2F197F96D9817D"/>
    <w:pPr>
      <w:spacing w:after="160" w:line="259" w:lineRule="auto"/>
    </w:pPr>
  </w:style>
  <w:style w:type="paragraph" w:customStyle="1" w:styleId="8258AF7E72BD4F549181840029594453">
    <w:name w:val="8258AF7E72BD4F5491818400295944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EE7A-F228-4B70-820B-8063684D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3701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24754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2018-10-18T05:31:00Z</dcterms:created>
  <dcterms:modified xsi:type="dcterms:W3CDTF">2018-10-23T07:11:00Z</dcterms:modified>
</cp:coreProperties>
</file>